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宋体"/>
          <w:b/>
          <w:bCs/>
          <w:color w:val="000000"/>
          <w:kern w:val="0"/>
          <w:sz w:val="40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40"/>
          <w:szCs w:val="40"/>
        </w:rPr>
        <w:t>三亚市朱凤春卓越校长工作室成员名单</w:t>
      </w:r>
    </w:p>
    <w:tbl>
      <w:tblPr>
        <w:tblStyle w:val="3"/>
        <w:tblW w:w="885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914"/>
        <w:gridCol w:w="3547"/>
        <w:gridCol w:w="914"/>
        <w:gridCol w:w="1646"/>
        <w:gridCol w:w="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  号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  务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朱凤春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三亚市天涯区桶井小学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校长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15204270123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吕  锐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三亚市教育研究培训院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院长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15501707337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导师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del w:id="0" w:author="董时平" w:date="2020-11-01T16:32:55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lang w:val="en-US"/>
                </w:rPr>
                <w:delText>4</w:delText>
              </w:r>
            </w:del>
            <w:ins w:id="1" w:author="董时平" w:date="2020-11-01T16:32:55Z">
              <w:r>
                <w:rPr>
                  <w:rFonts w:hint="eastAsia" w:ascii="宋体" w:hAnsi="宋体" w:cs="宋体"/>
                  <w:color w:val="000000"/>
                  <w:kern w:val="0"/>
                  <w:sz w:val="24"/>
                  <w:lang w:val="en-US" w:eastAsia="zh-CN"/>
                </w:rPr>
                <w:t>3</w:t>
              </w:r>
            </w:ins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陈运翰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三亚市第五小学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校长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13198972588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  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刘慧芳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三亚市天涯区金鸡岭小学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副校长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13617508767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  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  帅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三亚市天涯区羊栏明德小学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校长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13976287878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  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  亮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三亚市海棠区洪峰小学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校长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13976797308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  员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00000000000000000"/>
    <w:charset w:val="7A"/>
    <w:family w:val="auto"/>
    <w:pitch w:val="default"/>
    <w:sig w:usb0="00000000" w:usb1="00000000" w:usb2="00000012" w:usb3="00000000" w:csb0="0004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E1948"/>
    <w:rsid w:val="43CE1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2020-11-01T08:33:00Z</dcterms:created>
  <dc:creator>董时平</dc:creator>
  <cp:lastModifiedBy>董时平</cp:lastModifiedBy>
  <dcterms:modified xsi:type="dcterms:W3CDTF">2020-11-01T08:35:10Z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