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附件：2021年三亚市小学“数学文化”优质课评比获奖名单</w:t>
      </w:r>
    </w:p>
    <w:tbl>
      <w:tblPr>
        <w:tblStyle w:val="2"/>
        <w:tblpPr w:leftFromText="180" w:rightFromText="180" w:vertAnchor="page" w:horzAnchor="page" w:tblpX="1786" w:tblpY="2563"/>
        <w:tblW w:w="91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012"/>
        <w:gridCol w:w="2005"/>
        <w:gridCol w:w="1646"/>
        <w:gridCol w:w="1209"/>
        <w:gridCol w:w="1225"/>
        <w:gridCol w:w="1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1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64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参赛课题</w:t>
            </w:r>
          </w:p>
        </w:tc>
        <w:tc>
          <w:tcPr>
            <w:tcW w:w="12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参赛类别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获奖等级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1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王艺璇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91458部队八一小学</w:t>
            </w:r>
          </w:p>
        </w:tc>
        <w:tc>
          <w:tcPr>
            <w:tcW w:w="164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神奇的功勋</w:t>
            </w:r>
          </w:p>
        </w:tc>
        <w:tc>
          <w:tcPr>
            <w:tcW w:w="12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讲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徐红桃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翟焕琴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1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赵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微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吉阳区月川小学</w:t>
            </w:r>
          </w:p>
        </w:tc>
        <w:tc>
          <w:tcPr>
            <w:tcW w:w="164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挖宝藏</w:t>
            </w:r>
          </w:p>
        </w:tc>
        <w:tc>
          <w:tcPr>
            <w:tcW w:w="12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讲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tabs>
                <w:tab w:val="left" w:pos="219"/>
              </w:tabs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罗怀玉</w:t>
            </w:r>
          </w:p>
          <w:p>
            <w:pPr>
              <w:widowControl/>
              <w:tabs>
                <w:tab w:val="left" w:pos="219"/>
              </w:tabs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董灵雅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1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郝林芳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三亚市实验小学</w:t>
            </w:r>
          </w:p>
        </w:tc>
        <w:tc>
          <w:tcPr>
            <w:tcW w:w="164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田忌赛马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的对策</w:t>
            </w:r>
          </w:p>
        </w:tc>
        <w:tc>
          <w:tcPr>
            <w:tcW w:w="12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讲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等奖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jc w:val="center"/>
              <w:rPr>
                <w:del w:id="0" w:author="不错" w:date="2021-03-24T14:22:37Z"/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del w:id="1" w:author="不错" w:date="2021-03-24T14:22:37Z">
              <w:r>
                <w:rPr>
                  <w:rFonts w:hint="eastAsia" w:ascii="宋体" w:hAnsi="宋体" w:cs="宋体"/>
                  <w:color w:val="000000"/>
                  <w:kern w:val="0"/>
                  <w:sz w:val="24"/>
                  <w:szCs w:val="24"/>
                  <w:lang w:val="en-US" w:eastAsia="zh-CN"/>
                </w:rPr>
                <w:delText>李灿春</w:delText>
              </w:r>
            </w:del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del w:id="2" w:author="不错" w:date="2021-03-24T14:22:37Z">
              <w:r>
                <w:rPr>
                  <w:rFonts w:hint="eastAsia" w:ascii="宋体" w:hAnsi="宋体" w:cs="宋体"/>
                  <w:color w:val="000000"/>
                  <w:kern w:val="0"/>
                  <w:sz w:val="24"/>
                  <w:szCs w:val="24"/>
                  <w:lang w:val="en-US" w:eastAsia="zh-CN"/>
                </w:rPr>
                <w:delText>杨梅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1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麦宜纯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吉阳区丹州小学</w:t>
            </w:r>
          </w:p>
        </w:tc>
        <w:tc>
          <w:tcPr>
            <w:tcW w:w="164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探索规律</w:t>
            </w:r>
          </w:p>
        </w:tc>
        <w:tc>
          <w:tcPr>
            <w:tcW w:w="12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讲课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等奖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jc w:val="center"/>
              <w:rPr>
                <w:del w:id="3" w:author="不错" w:date="2021-03-24T14:22:34Z"/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del w:id="4" w:author="不错" w:date="2021-03-24T14:22:34Z">
              <w:r>
                <w:rPr>
                  <w:rFonts w:hint="eastAsia" w:ascii="宋体" w:hAnsi="宋体" w:cs="宋体"/>
                  <w:color w:val="000000"/>
                  <w:kern w:val="0"/>
                  <w:sz w:val="24"/>
                  <w:szCs w:val="24"/>
                  <w:lang w:val="en-US" w:eastAsia="zh-CN"/>
                </w:rPr>
                <w:delText>李丹敏</w:delText>
              </w:r>
            </w:del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del w:id="5" w:author="不错" w:date="2021-03-24T14:22:34Z">
              <w:r>
                <w:rPr>
                  <w:rFonts w:hint="eastAsia" w:ascii="宋体" w:hAnsi="宋体" w:cs="宋体"/>
                  <w:color w:val="000000"/>
                  <w:kern w:val="0"/>
                  <w:sz w:val="24"/>
                  <w:szCs w:val="24"/>
                  <w:lang w:val="en-US" w:eastAsia="zh-CN"/>
                </w:rPr>
                <w:delText>周珍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1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石敬敬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91458部队八一小学</w:t>
            </w:r>
          </w:p>
        </w:tc>
        <w:tc>
          <w:tcPr>
            <w:tcW w:w="164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平均分引发的数学思考</w:t>
            </w:r>
          </w:p>
        </w:tc>
        <w:tc>
          <w:tcPr>
            <w:tcW w:w="120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说课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一等奖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翟焕琴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1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陈少怀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三亚市实验小学</w:t>
            </w:r>
          </w:p>
        </w:tc>
        <w:tc>
          <w:tcPr>
            <w:tcW w:w="164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巧移火柴棍</w:t>
            </w:r>
          </w:p>
        </w:tc>
        <w:tc>
          <w:tcPr>
            <w:tcW w:w="120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说课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二等奖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1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戴阿芳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91458部队八一小学</w:t>
            </w:r>
          </w:p>
        </w:tc>
        <w:tc>
          <w:tcPr>
            <w:tcW w:w="164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田忌赛马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的对策</w:t>
            </w:r>
          </w:p>
        </w:tc>
        <w:tc>
          <w:tcPr>
            <w:tcW w:w="12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说课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1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董灵雅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吉阳区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月川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小学</w:t>
            </w:r>
          </w:p>
        </w:tc>
        <w:tc>
          <w:tcPr>
            <w:tcW w:w="164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涂色的正方体</w:t>
            </w:r>
          </w:p>
        </w:tc>
        <w:tc>
          <w:tcPr>
            <w:tcW w:w="12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说课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等奖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del w:id="6" w:author="不错" w:date="2021-03-24T14:22:25Z">
              <w:r>
                <w:rPr>
                  <w:rFonts w:hint="eastAsia" w:ascii="宋体" w:hAnsi="宋体" w:eastAsia="宋体" w:cs="宋体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颜振蓉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1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刘钰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吉阳区丹州小学</w:t>
            </w:r>
          </w:p>
        </w:tc>
        <w:tc>
          <w:tcPr>
            <w:tcW w:w="164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余数的妙用</w:t>
            </w:r>
          </w:p>
        </w:tc>
        <w:tc>
          <w:tcPr>
            <w:tcW w:w="12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说课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等奖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del w:id="7" w:author="不错" w:date="2021-03-24T14:22:27Z">
              <w:r>
                <w:rPr>
                  <w:rFonts w:hint="eastAsia" w:ascii="宋体" w:hAnsi="宋体" w:eastAsia="宋体" w:cs="宋体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文永泊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1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陈君涯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吉阳区丹州小学</w:t>
            </w:r>
          </w:p>
        </w:tc>
        <w:tc>
          <w:tcPr>
            <w:tcW w:w="164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天坛的数字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密码</w:t>
            </w:r>
          </w:p>
        </w:tc>
        <w:tc>
          <w:tcPr>
            <w:tcW w:w="12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说课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del w:id="8" w:author="不错" w:date="2021-03-24T14:22:28Z">
              <w:r>
                <w:rPr>
                  <w:rFonts w:hint="eastAsia" w:ascii="宋体" w:hAnsi="宋体" w:eastAsia="宋体" w:cs="宋体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周和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01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蔡山霞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三亚市实验小学</w:t>
            </w:r>
          </w:p>
        </w:tc>
        <w:tc>
          <w:tcPr>
            <w:tcW w:w="164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负数的认识</w:t>
            </w:r>
          </w:p>
        </w:tc>
        <w:tc>
          <w:tcPr>
            <w:tcW w:w="120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说课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del w:id="9" w:author="不错" w:date="2021-03-24T14:22:30Z">
              <w:r>
                <w:rPr>
                  <w:rFonts w:hint="eastAsia" w:ascii="宋体" w:hAnsi="宋体" w:eastAsia="宋体" w:cs="宋体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杨梅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周明哲</w:t>
            </w:r>
          </w:p>
        </w:tc>
        <w:tc>
          <w:tcPr>
            <w:tcW w:w="2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吉阳区月川小学</w:t>
            </w:r>
          </w:p>
        </w:tc>
        <w:tc>
          <w:tcPr>
            <w:tcW w:w="16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七巧板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课件（或微课视频）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一等奖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王柔</w:t>
            </w:r>
          </w:p>
        </w:tc>
        <w:tc>
          <w:tcPr>
            <w:tcW w:w="2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6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假如在野外迷了路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课件（或微课视频）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一等奖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郑健</w:t>
            </w:r>
          </w:p>
        </w:tc>
        <w:tc>
          <w:tcPr>
            <w:tcW w:w="2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16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天坛的数字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课件（或微课视频）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党萍</w:t>
            </w:r>
          </w:p>
        </w:tc>
        <w:tc>
          <w:tcPr>
            <w:tcW w:w="2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91458部队八一小学</w:t>
            </w:r>
          </w:p>
        </w:tc>
        <w:tc>
          <w:tcPr>
            <w:tcW w:w="16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神奇的除法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课件（或微课视频）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王珍</w:t>
            </w:r>
          </w:p>
        </w:tc>
        <w:tc>
          <w:tcPr>
            <w:tcW w:w="2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吉阳区海罗小学</w:t>
            </w:r>
          </w:p>
        </w:tc>
        <w:tc>
          <w:tcPr>
            <w:tcW w:w="16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田忌赛马的对策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课件（或微课视频）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黎彩莹</w:t>
            </w:r>
          </w:p>
        </w:tc>
        <w:tc>
          <w:tcPr>
            <w:tcW w:w="2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吉阳区月川小学</w:t>
            </w:r>
          </w:p>
        </w:tc>
        <w:tc>
          <w:tcPr>
            <w:tcW w:w="16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司南与指南针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课件（或微课视频）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林丽娇</w:t>
            </w:r>
          </w:p>
        </w:tc>
        <w:tc>
          <w:tcPr>
            <w:tcW w:w="2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6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格子乘法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课件（或微课视频）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高洋</w:t>
            </w:r>
          </w:p>
        </w:tc>
        <w:tc>
          <w:tcPr>
            <w:tcW w:w="2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91458部队八一小学</w:t>
            </w:r>
          </w:p>
        </w:tc>
        <w:tc>
          <w:tcPr>
            <w:tcW w:w="16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余数的妙用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课件（或微课视频）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4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薛海娜</w:t>
            </w:r>
          </w:p>
        </w:tc>
        <w:tc>
          <w:tcPr>
            <w:tcW w:w="2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16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巧算真方便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课件（或微课视频）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left"/>
        <w:textAlignment w:val="auto"/>
        <w:rPr>
          <w:rFonts w:hint="eastAsia" w:ascii="仿宋_GB2312" w:hAnsi="宋体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      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 xml:space="preserve">                              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val="en-US" w:eastAsia="zh-CN"/>
        </w:rPr>
        <w:t xml:space="preserve">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不错">
    <w15:presenceInfo w15:providerId="WPS Office" w15:userId="208195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5134D6"/>
    <w:rsid w:val="11734A73"/>
    <w:rsid w:val="3A5134D6"/>
    <w:rsid w:val="660E47A5"/>
    <w:rsid w:val="73F167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2021-03-22T09:15:00Z</dcterms:created>
  <dc:creator>黎觉行</dc:creator>
  <cp:lastModifiedBy>不错</cp:lastModifiedBy>
  <dcterms:modified xsi:type="dcterms:W3CDTF">2021-03-24T06:23:07Z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