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F608A" w14:textId="789034C6" w:rsidR="0070593D" w:rsidRDefault="0070593D" w:rsidP="0070593D">
      <w:pPr>
        <w:pStyle w:val="a9"/>
        <w:framePr w:wrap="auto" w:yAlign="inline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350"/>
        </w:tabs>
        <w:rPr>
          <w:rFonts w:ascii="微软雅黑 Light" w:eastAsia="PMingLiU" w:hAnsi="微软雅黑 Light" w:cs="华文仿宋" w:hint="default"/>
          <w:b/>
          <w:bCs/>
          <w:kern w:val="2"/>
          <w:sz w:val="32"/>
          <w:szCs w:val="32"/>
          <w:u w:color="000000"/>
          <w:lang w:val="zh-TW"/>
        </w:rPr>
      </w:pPr>
      <w:r>
        <w:rPr>
          <w:rFonts w:asciiTheme="minorEastAsia" w:eastAsiaTheme="minorEastAsia" w:hAnsiTheme="minorEastAsia" w:cs="华文仿宋"/>
          <w:b/>
          <w:bCs/>
          <w:kern w:val="2"/>
          <w:sz w:val="32"/>
          <w:szCs w:val="32"/>
          <w:u w:color="000000"/>
          <w:lang w:val="zh-TW"/>
        </w:rPr>
        <w:t>附件2：</w:t>
      </w:r>
    </w:p>
    <w:p w14:paraId="76CB39FA" w14:textId="77777777" w:rsidR="00E21CF1" w:rsidRDefault="0070593D" w:rsidP="00E21CF1">
      <w:pPr>
        <w:pStyle w:val="a9"/>
        <w:framePr w:wrap="auto" w:yAlign="inline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350"/>
        </w:tabs>
        <w:jc w:val="center"/>
        <w:rPr>
          <w:rFonts w:ascii="微软雅黑 Light" w:eastAsia="微软雅黑 Light" w:hAnsi="微软雅黑 Light" w:cs="华文仿宋" w:hint="default"/>
          <w:b/>
          <w:bCs/>
          <w:kern w:val="2"/>
          <w:sz w:val="32"/>
          <w:szCs w:val="32"/>
          <w:u w:color="000000"/>
          <w:lang w:val="zh-TW"/>
        </w:rPr>
      </w:pPr>
      <w:r w:rsidRPr="0070593D">
        <w:rPr>
          <w:rFonts w:ascii="微软雅黑 Light" w:eastAsia="微软雅黑 Light" w:hAnsi="微软雅黑 Light" w:cs="华文仿宋"/>
          <w:b/>
          <w:bCs/>
          <w:kern w:val="2"/>
          <w:sz w:val="32"/>
          <w:szCs w:val="32"/>
          <w:u w:color="000000"/>
          <w:lang w:val="zh-TW"/>
        </w:rPr>
        <w:t>三亚市指向深度学习的中学教师课堂</w:t>
      </w:r>
    </w:p>
    <w:p w14:paraId="5257D947" w14:textId="61618F81" w:rsidR="009A742B" w:rsidRDefault="0070593D" w:rsidP="00E21CF1">
      <w:pPr>
        <w:pStyle w:val="a9"/>
        <w:framePr w:wrap="auto" w:yAlign="inline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350"/>
        </w:tabs>
        <w:jc w:val="center"/>
        <w:rPr>
          <w:rFonts w:ascii="微软雅黑 Light" w:eastAsia="PMingLiU" w:hAnsi="微软雅黑 Light" w:cs="华文仿宋" w:hint="default"/>
          <w:b/>
          <w:bCs/>
          <w:kern w:val="2"/>
          <w:sz w:val="32"/>
          <w:szCs w:val="32"/>
          <w:u w:color="000000"/>
          <w:lang w:val="zh-TW"/>
        </w:rPr>
      </w:pPr>
      <w:r w:rsidRPr="0070593D">
        <w:rPr>
          <w:rFonts w:ascii="微软雅黑 Light" w:eastAsia="微软雅黑 Light" w:hAnsi="微软雅黑 Light" w:cs="华文仿宋"/>
          <w:b/>
          <w:bCs/>
          <w:kern w:val="2"/>
          <w:sz w:val="32"/>
          <w:szCs w:val="32"/>
          <w:u w:color="000000"/>
          <w:lang w:val="zh-TW"/>
        </w:rPr>
        <w:t>教学能力提升项目活动具体安排</w:t>
      </w:r>
      <w:r>
        <w:rPr>
          <w:rFonts w:ascii="微软雅黑 Light" w:eastAsia="微软雅黑 Light" w:hAnsi="微软雅黑 Light" w:cs="华文仿宋"/>
          <w:b/>
          <w:bCs/>
          <w:kern w:val="2"/>
          <w:sz w:val="32"/>
          <w:szCs w:val="32"/>
          <w:u w:color="000000"/>
          <w:lang w:val="zh-TW"/>
        </w:rPr>
        <w:t>表</w:t>
      </w:r>
      <w:r w:rsidR="00E21CF1">
        <w:rPr>
          <w:rFonts w:ascii="微软雅黑 Light" w:eastAsia="微软雅黑 Light" w:hAnsi="微软雅黑 Light" w:cs="华文仿宋"/>
          <w:b/>
          <w:bCs/>
          <w:kern w:val="2"/>
          <w:sz w:val="32"/>
          <w:szCs w:val="32"/>
          <w:u w:color="000000"/>
          <w:lang w:val="zh-TW"/>
        </w:rPr>
        <w:t>（第一次集中培训）</w:t>
      </w:r>
    </w:p>
    <w:p w14:paraId="1958B0E8" w14:textId="77777777" w:rsidR="0070593D" w:rsidRPr="0070593D" w:rsidRDefault="0070593D" w:rsidP="0070593D">
      <w:pPr>
        <w:pStyle w:val="a9"/>
        <w:framePr w:wrap="auto" w:yAlign="inline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350"/>
        </w:tabs>
        <w:jc w:val="center"/>
        <w:rPr>
          <w:rFonts w:ascii="微软雅黑 Light" w:eastAsia="PMingLiU" w:hAnsi="微软雅黑 Light" w:cs="华文仿宋" w:hint="default"/>
          <w:b/>
          <w:bCs/>
          <w:kern w:val="2"/>
          <w:sz w:val="32"/>
          <w:szCs w:val="32"/>
          <w:u w:color="000000"/>
          <w:lang w:val="zh-TW"/>
        </w:rPr>
      </w:pPr>
    </w:p>
    <w:tbl>
      <w:tblPr>
        <w:tblW w:w="8919" w:type="dxa"/>
        <w:tblInd w:w="-28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8"/>
        <w:gridCol w:w="2954"/>
        <w:gridCol w:w="982"/>
        <w:gridCol w:w="1309"/>
        <w:gridCol w:w="2256"/>
      </w:tblGrid>
      <w:tr w:rsidR="009A742B" w14:paraId="1C9F79CE" w14:textId="77777777" w:rsidTr="003F1EC5">
        <w:trPr>
          <w:trHeight w:val="35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76106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center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时间</w:t>
            </w:r>
          </w:p>
        </w:tc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1C9B1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</w:tabs>
              <w:spacing w:line="360" w:lineRule="auto"/>
              <w:jc w:val="center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日程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37314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</w:tabs>
              <w:spacing w:line="360" w:lineRule="auto"/>
              <w:jc w:val="center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嘉宾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28FB3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center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会场与备注</w:t>
            </w:r>
          </w:p>
        </w:tc>
      </w:tr>
      <w:tr w:rsidR="009A742B" w14:paraId="7117D7B8" w14:textId="77777777" w:rsidTr="0070593D">
        <w:trPr>
          <w:trHeight w:val="350"/>
        </w:trPr>
        <w:tc>
          <w:tcPr>
            <w:tcW w:w="89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09B05" w14:textId="2B8389B9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spacing w:line="360" w:lineRule="auto"/>
              <w:jc w:val="center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 w:rsidRPr="00711E8B"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zh-TW"/>
              </w:rPr>
              <w:t>第一天</w:t>
            </w:r>
            <w:r w:rsidR="003814B4" w:rsidRPr="00711E8B"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zh-TW"/>
              </w:rPr>
              <w:t>（</w:t>
            </w:r>
            <w:r w:rsidR="003814B4" w:rsidRPr="00711E8B">
              <w:rPr>
                <w:rFonts w:ascii="华文仿宋" w:eastAsia="华文仿宋" w:hAnsi="华文仿宋" w:cs="华文仿宋" w:hint="default"/>
                <w:kern w:val="2"/>
                <w:sz w:val="24"/>
                <w:szCs w:val="24"/>
                <w:u w:color="000000"/>
                <w:shd w:val="clear" w:color="auto" w:fill="FFFF00"/>
                <w:lang w:val="zh-TW"/>
              </w:rPr>
              <w:t>7月10日）</w:t>
            </w:r>
            <w:r w:rsidRPr="00711E8B"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zh-TW"/>
              </w:rPr>
              <w:t>上午开幕式</w:t>
            </w:r>
          </w:p>
        </w:tc>
      </w:tr>
      <w:tr w:rsidR="009A742B" w14:paraId="7F42A7C0" w14:textId="77777777" w:rsidTr="003F1EC5">
        <w:trPr>
          <w:trHeight w:val="35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BA3EE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8:00-8:30</w:t>
            </w:r>
          </w:p>
        </w:tc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CC57D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入场签到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1390E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与会者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6B676" w14:textId="7F8111F0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主会场</w:t>
            </w:r>
            <w:r w:rsidR="003F1EC5"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：第四中学报告厅</w:t>
            </w:r>
          </w:p>
        </w:tc>
      </w:tr>
      <w:tr w:rsidR="009A742B" w14:paraId="5A1ADF56" w14:textId="77777777" w:rsidTr="003F1EC5">
        <w:trPr>
          <w:trHeight w:val="35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A7D9E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8:30—8:45</w:t>
            </w:r>
          </w:p>
        </w:tc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1DC74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领导致辞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347F9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相关领导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D02A2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主会场</w:t>
            </w:r>
          </w:p>
        </w:tc>
      </w:tr>
      <w:tr w:rsidR="009A742B" w14:paraId="43209CFA" w14:textId="77777777" w:rsidTr="003F1EC5">
        <w:trPr>
          <w:trHeight w:val="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6C1F4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8:45—10:15</w:t>
            </w:r>
          </w:p>
        </w:tc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B9411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kern w:val="2"/>
                <w:sz w:val="24"/>
                <w:szCs w:val="24"/>
                <w:u w:color="000000"/>
                <w:lang w:val="en-US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/>
              </w:rPr>
              <w:t>讲座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1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/>
              </w:rPr>
              <w:t>：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构建学习共同体</w:t>
            </w:r>
          </w:p>
          <w:p w14:paraId="6BEC35A0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</w:tabs>
              <w:spacing w:line="360" w:lineRule="auto"/>
              <w:ind w:firstLineChars="400" w:firstLine="960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  <w:lang w:val="en-US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走向深度学习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23914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陈静静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49B25" w14:textId="7778136E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主会场</w:t>
            </w:r>
            <w:r w:rsidR="003F1EC5"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：</w:t>
            </w:r>
            <w:r w:rsidR="003F1EC5" w:rsidRPr="003F1EC5"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第四中学报告厅</w:t>
            </w:r>
          </w:p>
        </w:tc>
      </w:tr>
      <w:tr w:rsidR="009A742B" w14:paraId="63BC73C2" w14:textId="77777777" w:rsidTr="003F1EC5">
        <w:trPr>
          <w:trHeight w:val="35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3080C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</w:rPr>
              <w:t>10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:15—10:30</w:t>
            </w:r>
          </w:p>
        </w:tc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89D69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茶歇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B91F3" w14:textId="77777777" w:rsidR="009A742B" w:rsidRDefault="009A742B">
            <w:pPr>
              <w:spacing w:line="360" w:lineRule="auto"/>
              <w:rPr>
                <w:rFonts w:ascii="华文仿宋" w:eastAsia="华文仿宋" w:hAnsi="华文仿宋" w:cs="华文仿宋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AD1B8" w14:textId="77777777" w:rsidR="009A742B" w:rsidRDefault="009A742B">
            <w:pPr>
              <w:spacing w:line="360" w:lineRule="auto"/>
              <w:rPr>
                <w:rFonts w:ascii="华文仿宋" w:eastAsia="华文仿宋" w:hAnsi="华文仿宋" w:cs="华文仿宋"/>
              </w:rPr>
            </w:pPr>
          </w:p>
        </w:tc>
      </w:tr>
      <w:tr w:rsidR="009A742B" w14:paraId="5A302AC5" w14:textId="77777777" w:rsidTr="003F1EC5">
        <w:trPr>
          <w:trHeight w:val="102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1B351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10:30—11:30</w:t>
            </w:r>
          </w:p>
        </w:tc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8FC18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  <w:lang w:val="en-US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/>
              </w:rPr>
              <w:t>讲座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2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/>
              </w:rPr>
              <w:t>：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如何构建温暖润泽的班级学习共同体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C2478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  <w:lang w:val="en-US"/>
              </w:rPr>
            </w:pPr>
            <w:r>
              <w:rPr>
                <w:rFonts w:ascii="华文仿宋" w:eastAsia="华文仿宋" w:hAnsi="华文仿宋" w:cs="华文仿宋"/>
                <w:sz w:val="24"/>
                <w:szCs w:val="24"/>
                <w:lang w:val="en-US"/>
              </w:rPr>
              <w:t>郑艳红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00442" w14:textId="1AAE8B41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主会场</w:t>
            </w:r>
            <w:r w:rsidR="003F1EC5"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：</w:t>
            </w:r>
            <w:r w:rsidR="003F1EC5" w:rsidRPr="003F1EC5"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第四中学报告厅</w:t>
            </w:r>
          </w:p>
        </w:tc>
      </w:tr>
      <w:tr w:rsidR="009A742B" w14:paraId="1816BE08" w14:textId="77777777" w:rsidTr="003F1EC5">
        <w:trPr>
          <w:trHeight w:val="35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5BCC2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11:40—13:30</w:t>
            </w:r>
          </w:p>
        </w:tc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7153F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午餐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7099F" w14:textId="77777777" w:rsidR="009A742B" w:rsidRDefault="009A742B">
            <w:pPr>
              <w:spacing w:line="360" w:lineRule="auto"/>
              <w:rPr>
                <w:rFonts w:ascii="华文仿宋" w:eastAsia="华文仿宋" w:hAnsi="华文仿宋" w:cs="华文仿宋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8FCCA" w14:textId="77777777" w:rsidR="009A742B" w:rsidRDefault="009A742B">
            <w:pPr>
              <w:spacing w:line="360" w:lineRule="auto"/>
              <w:rPr>
                <w:rFonts w:ascii="华文仿宋" w:eastAsia="华文仿宋" w:hAnsi="华文仿宋" w:cs="华文仿宋"/>
              </w:rPr>
            </w:pPr>
          </w:p>
        </w:tc>
      </w:tr>
      <w:tr w:rsidR="009A742B" w14:paraId="77A0A3EC" w14:textId="77777777" w:rsidTr="0070593D">
        <w:trPr>
          <w:trHeight w:val="350"/>
        </w:trPr>
        <w:tc>
          <w:tcPr>
            <w:tcW w:w="89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4FB12" w14:textId="02932AD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spacing w:line="360" w:lineRule="auto"/>
              <w:jc w:val="center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zh-TW"/>
              </w:rPr>
              <w:t>第一天</w:t>
            </w:r>
            <w:r w:rsidR="003814B4"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zh-TW"/>
              </w:rPr>
              <w:t>（7月10日）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en-US"/>
              </w:rPr>
              <w:t xml:space="preserve"> 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zh-TW"/>
              </w:rPr>
              <w:t>下午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en-US"/>
              </w:rPr>
              <w:t>7个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zh-TW"/>
              </w:rPr>
              <w:t>分会场</w:t>
            </w:r>
          </w:p>
        </w:tc>
      </w:tr>
      <w:tr w:rsidR="009A742B" w14:paraId="226B0BE5" w14:textId="77777777" w:rsidTr="003F1EC5">
        <w:trPr>
          <w:trHeight w:val="6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D9263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14:30-15:30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5D155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  <w:lang w:val="en-US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/>
              </w:rPr>
              <w:t>破冰：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倾听关系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/>
              </w:rPr>
              <w:t>与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团队建设</w:t>
            </w:r>
          </w:p>
        </w:tc>
        <w:tc>
          <w:tcPr>
            <w:tcW w:w="2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C7CE7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kern w:val="2"/>
                <w:sz w:val="24"/>
                <w:szCs w:val="24"/>
                <w:u w:color="000000"/>
                <w:lang w:val="zh-TW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各分会场主持</w:t>
            </w:r>
          </w:p>
          <w:p w14:paraId="7E306748" w14:textId="77777777" w:rsidR="009A742B" w:rsidRDefault="009A742B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72C4B" w14:textId="168A059C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7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个分会场</w:t>
            </w:r>
            <w:r w:rsidR="000E6A01"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：第四中学7个班级教室</w:t>
            </w:r>
          </w:p>
        </w:tc>
      </w:tr>
      <w:tr w:rsidR="009A742B" w14:paraId="5055FBD6" w14:textId="77777777" w:rsidTr="003F1EC5">
        <w:trPr>
          <w:trHeight w:val="341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41113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lastRenderedPageBreak/>
              <w:t>15:30—16:30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011A5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  <w:lang w:val="en-US"/>
              </w:rPr>
            </w:pPr>
            <w:r>
              <w:rPr>
                <w:rFonts w:ascii="华文仿宋" w:eastAsia="华文仿宋" w:hAnsi="华文仿宋" w:cs="华文仿宋"/>
                <w:sz w:val="24"/>
                <w:szCs w:val="24"/>
                <w:lang w:val="en-US"/>
              </w:rPr>
              <w:t>各学科高品质学习设计报告1</w:t>
            </w:r>
          </w:p>
        </w:tc>
        <w:tc>
          <w:tcPr>
            <w:tcW w:w="2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1B7A4" w14:textId="77777777" w:rsidR="009A742B" w:rsidRDefault="005D703A">
            <w:pPr>
              <w:spacing w:line="360" w:lineRule="auto"/>
              <w:rPr>
                <w:rFonts w:ascii="华文仿宋" w:eastAsia="华文仿宋" w:hAnsi="华文仿宋" w:cs="华文仿宋"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语文：郑艳红</w:t>
            </w:r>
          </w:p>
          <w:p w14:paraId="4FDEDA1B" w14:textId="77777777" w:rsidR="009A742B" w:rsidRDefault="005D703A">
            <w:pPr>
              <w:spacing w:line="360" w:lineRule="auto"/>
              <w:rPr>
                <w:rFonts w:ascii="华文仿宋" w:eastAsia="华文仿宋" w:hAnsi="华文仿宋" w:cs="华文仿宋"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数学：王晓叶或陈冰</w:t>
            </w:r>
          </w:p>
          <w:p w14:paraId="33621B3F" w14:textId="77777777" w:rsidR="009A742B" w:rsidRDefault="005D703A">
            <w:pPr>
              <w:spacing w:line="360" w:lineRule="auto"/>
              <w:rPr>
                <w:rFonts w:ascii="华文仿宋" w:eastAsia="华文仿宋" w:hAnsi="华文仿宋" w:cs="华文仿宋"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英语：郭歆</w:t>
            </w:r>
          </w:p>
          <w:p w14:paraId="55BC06C5" w14:textId="77777777" w:rsidR="009A742B" w:rsidRDefault="005D703A">
            <w:pPr>
              <w:spacing w:line="360" w:lineRule="auto"/>
              <w:rPr>
                <w:rFonts w:ascii="华文仿宋" w:eastAsia="华文仿宋" w:hAnsi="华文仿宋" w:cs="华文仿宋"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物理：刘伟或董传国</w:t>
            </w:r>
          </w:p>
          <w:p w14:paraId="295C86F7" w14:textId="77777777" w:rsidR="009A742B" w:rsidRDefault="005D703A">
            <w:pPr>
              <w:spacing w:line="360" w:lineRule="auto"/>
              <w:rPr>
                <w:rFonts w:ascii="华文仿宋" w:eastAsia="华文仿宋" w:hAnsi="华文仿宋" w:cs="华文仿宋"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化学（生物）：秦亮或李海英</w:t>
            </w:r>
          </w:p>
          <w:p w14:paraId="5DB26B93" w14:textId="77777777" w:rsidR="009A742B" w:rsidRDefault="005D703A">
            <w:pPr>
              <w:spacing w:line="360" w:lineRule="auto"/>
              <w:rPr>
                <w:rFonts w:ascii="华文仿宋" w:eastAsia="华文仿宋" w:hAnsi="华文仿宋" w:cs="华文仿宋"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地理：陈群莹</w:t>
            </w:r>
          </w:p>
          <w:p w14:paraId="20D5C8EF" w14:textId="77777777" w:rsidR="009A742B" w:rsidRDefault="005D703A">
            <w:pPr>
              <w:spacing w:line="360" w:lineRule="auto"/>
              <w:rPr>
                <w:rFonts w:ascii="华文仿宋" w:eastAsia="华文仿宋" w:hAnsi="华文仿宋" w:cs="华文仿宋"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政治（历史）：唐忠燕或王海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A4D32" w14:textId="77777777" w:rsidR="009A742B" w:rsidRDefault="005D703A">
            <w:pPr>
              <w:pStyle w:val="a9"/>
              <w:framePr w:wrap="auto" w:yAlign="inli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sz w:val="24"/>
                <w:szCs w:val="24"/>
                <w:lang w:val="en-US"/>
              </w:rPr>
              <w:t>中学</w:t>
            </w:r>
            <w:r>
              <w:rPr>
                <w:rFonts w:ascii="华文仿宋" w:eastAsia="华文仿宋" w:hAnsi="华文仿宋" w:cs="华文仿宋"/>
                <w:sz w:val="24"/>
                <w:szCs w:val="24"/>
              </w:rPr>
              <w:t>语文</w:t>
            </w:r>
          </w:p>
          <w:p w14:paraId="08C03EE0" w14:textId="77777777" w:rsidR="009A742B" w:rsidRDefault="005D703A">
            <w:pPr>
              <w:pStyle w:val="a9"/>
              <w:framePr w:wrap="auto" w:yAlign="inli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ascii="华文仿宋" w:eastAsia="华文仿宋" w:hAnsi="华文仿宋" w:cs="华文仿宋" w:hint="default"/>
                <w:sz w:val="24"/>
                <w:szCs w:val="24"/>
                <w:lang w:val="en-US"/>
              </w:rPr>
            </w:pPr>
            <w:r>
              <w:rPr>
                <w:rFonts w:ascii="华文仿宋" w:eastAsia="华文仿宋" w:hAnsi="华文仿宋" w:cs="华文仿宋"/>
                <w:sz w:val="24"/>
                <w:szCs w:val="24"/>
                <w:lang w:val="en-US"/>
              </w:rPr>
              <w:t>中学</w:t>
            </w:r>
            <w:r>
              <w:rPr>
                <w:rFonts w:ascii="华文仿宋" w:eastAsia="华文仿宋" w:hAnsi="华文仿宋" w:cs="华文仿宋"/>
                <w:sz w:val="24"/>
                <w:szCs w:val="24"/>
              </w:rPr>
              <w:t>数学</w:t>
            </w:r>
          </w:p>
          <w:p w14:paraId="5238C455" w14:textId="77777777" w:rsidR="009A742B" w:rsidRDefault="005D703A">
            <w:pPr>
              <w:pStyle w:val="a9"/>
              <w:framePr w:wrap="auto" w:yAlign="inli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sz w:val="24"/>
                <w:szCs w:val="24"/>
                <w:lang w:val="en-US"/>
              </w:rPr>
              <w:t>中学</w:t>
            </w:r>
            <w:r>
              <w:rPr>
                <w:rFonts w:ascii="华文仿宋" w:eastAsia="华文仿宋" w:hAnsi="华文仿宋" w:cs="华文仿宋"/>
                <w:sz w:val="24"/>
                <w:szCs w:val="24"/>
              </w:rPr>
              <w:t>英语</w:t>
            </w:r>
          </w:p>
          <w:p w14:paraId="66D0CA1E" w14:textId="77777777" w:rsidR="009A742B" w:rsidRDefault="005D703A">
            <w:pPr>
              <w:pStyle w:val="a9"/>
              <w:framePr w:wrap="auto" w:yAlign="inli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ascii="华文仿宋" w:eastAsia="华文仿宋" w:hAnsi="华文仿宋" w:cs="华文仿宋" w:hint="default"/>
                <w:sz w:val="24"/>
                <w:szCs w:val="24"/>
                <w:lang w:val="en-US"/>
              </w:rPr>
            </w:pPr>
            <w:r>
              <w:rPr>
                <w:rFonts w:ascii="华文仿宋" w:eastAsia="华文仿宋" w:hAnsi="华文仿宋" w:cs="华文仿宋"/>
                <w:sz w:val="24"/>
                <w:szCs w:val="24"/>
                <w:lang w:val="en-US"/>
              </w:rPr>
              <w:t>中学化学（生物）</w:t>
            </w:r>
          </w:p>
          <w:p w14:paraId="72E6C78C" w14:textId="77777777" w:rsidR="009A742B" w:rsidRDefault="005D703A">
            <w:pPr>
              <w:pStyle w:val="a9"/>
              <w:framePr w:wrap="auto" w:yAlign="inli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ascii="华文仿宋" w:eastAsia="华文仿宋" w:hAnsi="华文仿宋" w:cs="华文仿宋" w:hint="default"/>
                <w:sz w:val="24"/>
                <w:szCs w:val="24"/>
                <w:lang w:val="en-US"/>
              </w:rPr>
            </w:pPr>
            <w:r>
              <w:rPr>
                <w:rFonts w:ascii="华文仿宋" w:eastAsia="华文仿宋" w:hAnsi="华文仿宋" w:cs="华文仿宋"/>
                <w:sz w:val="24"/>
                <w:szCs w:val="24"/>
                <w:lang w:val="en-US"/>
              </w:rPr>
              <w:t>中学地理</w:t>
            </w:r>
          </w:p>
          <w:p w14:paraId="1A824038" w14:textId="77777777" w:rsidR="009A742B" w:rsidRDefault="005D703A">
            <w:pPr>
              <w:pStyle w:val="a9"/>
              <w:framePr w:wrap="auto" w:yAlign="inline"/>
              <w:tabs>
                <w:tab w:val="left" w:pos="560"/>
                <w:tab w:val="center" w:pos="867"/>
                <w:tab w:val="left" w:pos="1680"/>
                <w:tab w:val="left" w:pos="2800"/>
                <w:tab w:val="left" w:pos="3920"/>
                <w:tab w:val="left" w:pos="5040"/>
                <w:tab w:val="left" w:pos="6160"/>
              </w:tabs>
              <w:spacing w:line="360" w:lineRule="auto"/>
              <w:rPr>
                <w:rFonts w:ascii="华文仿宋" w:eastAsia="华文仿宋" w:hAnsi="华文仿宋" w:cs="华文仿宋" w:hint="default"/>
                <w:sz w:val="24"/>
                <w:szCs w:val="24"/>
                <w:lang w:val="en-US"/>
              </w:rPr>
            </w:pPr>
            <w:r>
              <w:rPr>
                <w:rFonts w:ascii="华文仿宋" w:eastAsia="华文仿宋" w:hAnsi="华文仿宋" w:cs="华文仿宋"/>
                <w:sz w:val="24"/>
                <w:szCs w:val="24"/>
                <w:lang w:val="en-US"/>
              </w:rPr>
              <w:t>中学物理</w:t>
            </w:r>
          </w:p>
          <w:p w14:paraId="11E66FA6" w14:textId="77777777" w:rsidR="009A742B" w:rsidRDefault="005D703A">
            <w:pPr>
              <w:pStyle w:val="a9"/>
              <w:framePr w:wrap="auto" w:yAlign="inli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ascii="华文仿宋" w:eastAsia="华文仿宋" w:hAnsi="华文仿宋" w:cs="华文仿宋" w:hint="default"/>
                <w:sz w:val="24"/>
                <w:szCs w:val="24"/>
                <w:lang w:val="en-US"/>
              </w:rPr>
            </w:pPr>
            <w:r>
              <w:rPr>
                <w:rFonts w:ascii="华文仿宋" w:eastAsia="华文仿宋" w:hAnsi="华文仿宋" w:cs="华文仿宋"/>
                <w:sz w:val="24"/>
                <w:szCs w:val="24"/>
                <w:lang w:val="en-US"/>
              </w:rPr>
              <w:t>中学政治（历史）</w:t>
            </w:r>
          </w:p>
        </w:tc>
      </w:tr>
      <w:tr w:rsidR="009A742B" w14:paraId="6E8FCCBD" w14:textId="77777777" w:rsidTr="003F1EC5">
        <w:trPr>
          <w:trHeight w:val="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B13FE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16:30—17:30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AA32E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  <w:lang w:val="en-US"/>
              </w:rPr>
            </w:pPr>
            <w:r>
              <w:rPr>
                <w:rFonts w:ascii="华文仿宋" w:eastAsia="华文仿宋" w:hAnsi="华文仿宋" w:cs="华文仿宋"/>
                <w:sz w:val="24"/>
                <w:szCs w:val="24"/>
                <w:lang w:val="en-US"/>
              </w:rPr>
              <w:t>各个学科分别进行共同备课（1课时或1单元）</w:t>
            </w:r>
          </w:p>
        </w:tc>
        <w:tc>
          <w:tcPr>
            <w:tcW w:w="2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3067C" w14:textId="77777777" w:rsidR="009A742B" w:rsidRDefault="005D703A">
            <w:pPr>
              <w:spacing w:line="360" w:lineRule="auto"/>
              <w:rPr>
                <w:rFonts w:ascii="华文仿宋" w:eastAsia="华文仿宋" w:hAnsi="华文仿宋" w:cs="华文仿宋"/>
                <w:kern w:val="2"/>
                <w:u w:color="000000"/>
                <w:lang w:eastAsia="zh-TW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 xml:space="preserve"> 同上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C96BF" w14:textId="77777777" w:rsidR="009A742B" w:rsidRDefault="005D703A">
            <w:pPr>
              <w:pStyle w:val="a9"/>
              <w:framePr w:wrap="auto" w:yAlign="inli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ascii="华文仿宋" w:eastAsia="华文仿宋" w:hAnsi="华文仿宋" w:cs="华文仿宋" w:hint="default"/>
                <w:sz w:val="24"/>
                <w:szCs w:val="24"/>
                <w:lang w:val="en-US"/>
              </w:rPr>
            </w:pPr>
            <w:r>
              <w:rPr>
                <w:rFonts w:ascii="华文仿宋" w:eastAsia="华文仿宋" w:hAnsi="华文仿宋" w:cs="华文仿宋"/>
                <w:sz w:val="24"/>
                <w:szCs w:val="24"/>
                <w:lang w:val="en-US"/>
              </w:rPr>
              <w:t>同上</w:t>
            </w:r>
          </w:p>
        </w:tc>
      </w:tr>
      <w:tr w:rsidR="009A742B" w14:paraId="46B4F37B" w14:textId="77777777" w:rsidTr="0070593D">
        <w:trPr>
          <w:trHeight w:val="350"/>
        </w:trPr>
        <w:tc>
          <w:tcPr>
            <w:tcW w:w="89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E6713" w14:textId="7C8494E5" w:rsidR="009A742B" w:rsidRDefault="005D703A">
            <w:pPr>
              <w:pStyle w:val="a9"/>
              <w:framePr w:wrap="auto" w:yAlign="inline"/>
              <w:widowControl w:val="0"/>
              <w:tabs>
                <w:tab w:val="left" w:pos="795"/>
                <w:tab w:val="center" w:pos="4273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spacing w:line="360" w:lineRule="auto"/>
              <w:ind w:firstLineChars="1300" w:firstLine="3120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zh-TW"/>
              </w:rPr>
              <w:t>第二天</w:t>
            </w:r>
            <w:r w:rsidR="003814B4" w:rsidRPr="003814B4"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zh-TW"/>
              </w:rPr>
              <w:t>（7月1</w:t>
            </w:r>
            <w:r w:rsidR="003814B4"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zh-TW"/>
              </w:rPr>
              <w:t>1</w:t>
            </w:r>
            <w:r w:rsidR="003814B4" w:rsidRPr="003814B4"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zh-TW"/>
              </w:rPr>
              <w:t>日）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zh-TW"/>
              </w:rPr>
              <w:t>上午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en-US"/>
              </w:rPr>
              <w:t>7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zh-TW"/>
              </w:rPr>
              <w:t>个分会场</w:t>
            </w:r>
          </w:p>
        </w:tc>
      </w:tr>
      <w:tr w:rsidR="009A742B" w14:paraId="48B89EAC" w14:textId="77777777" w:rsidTr="003F1EC5">
        <w:trPr>
          <w:trHeight w:val="91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D9CA3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8:00—8:30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EE2B9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学员研修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/>
              </w:rPr>
              <w:t>心得分享（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2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/>
              </w:rPr>
              <w:t>人）</w:t>
            </w:r>
          </w:p>
        </w:tc>
        <w:tc>
          <w:tcPr>
            <w:tcW w:w="2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C8DF3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参训老师自行报名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E8CB5" w14:textId="77777777" w:rsidR="009A742B" w:rsidRDefault="009A742B">
            <w:pPr>
              <w:pStyle w:val="a9"/>
              <w:framePr w:wrap="auto" w:yAlign="inli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</w:p>
        </w:tc>
      </w:tr>
      <w:tr w:rsidR="009A742B" w14:paraId="5F73403E" w14:textId="77777777" w:rsidTr="003F1EC5">
        <w:trPr>
          <w:trHeight w:val="49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BF8AF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8:30—9:30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0475C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kern w:val="2"/>
                <w:sz w:val="24"/>
                <w:szCs w:val="24"/>
                <w:u w:color="000000"/>
                <w:lang w:val="en-US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各个学科专家现场执教观摩课，学员作为观察员来进行观察</w:t>
            </w:r>
          </w:p>
        </w:tc>
        <w:tc>
          <w:tcPr>
            <w:tcW w:w="2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E82F0" w14:textId="77777777" w:rsidR="009A742B" w:rsidRDefault="005D703A">
            <w:pPr>
              <w:spacing w:line="360" w:lineRule="auto"/>
              <w:rPr>
                <w:rFonts w:ascii="华文仿宋" w:eastAsia="华文仿宋" w:hAnsi="华文仿宋" w:cs="华文仿宋"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语文：郑艳红老师</w:t>
            </w:r>
          </w:p>
          <w:p w14:paraId="21A22E65" w14:textId="77777777" w:rsidR="009A742B" w:rsidRDefault="005D703A">
            <w:pPr>
              <w:spacing w:line="360" w:lineRule="auto"/>
              <w:rPr>
                <w:rFonts w:ascii="华文仿宋" w:eastAsia="华文仿宋" w:hAnsi="华文仿宋" w:cs="华文仿宋"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数学：王晓叶或陈冰</w:t>
            </w:r>
          </w:p>
          <w:p w14:paraId="65DAA02C" w14:textId="77777777" w:rsidR="009A742B" w:rsidRDefault="005D703A">
            <w:pPr>
              <w:spacing w:line="360" w:lineRule="auto"/>
              <w:rPr>
                <w:rFonts w:ascii="华文仿宋" w:eastAsia="华文仿宋" w:hAnsi="华文仿宋" w:cs="华文仿宋"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英语：郭歆</w:t>
            </w:r>
          </w:p>
          <w:p w14:paraId="0F3F9CC4" w14:textId="77777777" w:rsidR="009A742B" w:rsidRDefault="005D703A">
            <w:pPr>
              <w:spacing w:line="360" w:lineRule="auto"/>
              <w:rPr>
                <w:rFonts w:ascii="华文仿宋" w:eastAsia="华文仿宋" w:hAnsi="华文仿宋" w:cs="华文仿宋"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物理：刘伟或董传国</w:t>
            </w:r>
          </w:p>
          <w:p w14:paraId="166DCA72" w14:textId="77777777" w:rsidR="009A742B" w:rsidRDefault="005D703A">
            <w:pPr>
              <w:spacing w:line="360" w:lineRule="auto"/>
              <w:rPr>
                <w:rFonts w:ascii="华文仿宋" w:eastAsia="华文仿宋" w:hAnsi="华文仿宋" w:cs="华文仿宋"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化学（生物）：秦亮或李海英</w:t>
            </w:r>
          </w:p>
          <w:p w14:paraId="0CFC3695" w14:textId="77777777" w:rsidR="009A742B" w:rsidRDefault="005D703A">
            <w:pPr>
              <w:spacing w:line="360" w:lineRule="auto"/>
              <w:rPr>
                <w:rFonts w:ascii="华文仿宋" w:eastAsia="华文仿宋" w:hAnsi="华文仿宋" w:cs="华文仿宋"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地理：陈群莹</w:t>
            </w:r>
          </w:p>
          <w:p w14:paraId="42C6AA53" w14:textId="77777777" w:rsidR="009A742B" w:rsidRDefault="005D703A">
            <w:pPr>
              <w:spacing w:line="360" w:lineRule="auto"/>
              <w:rPr>
                <w:rFonts w:ascii="华文仿宋" w:eastAsia="华文仿宋" w:hAnsi="华文仿宋" w:cs="华文仿宋"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lastRenderedPageBreak/>
              <w:t>政治（历史）：唐忠燕或王海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114D5" w14:textId="77777777" w:rsidR="009A742B" w:rsidRDefault="005D703A">
            <w:pPr>
              <w:pStyle w:val="a9"/>
              <w:framePr w:wrap="auto" w:yAlign="inli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sz w:val="24"/>
                <w:szCs w:val="24"/>
                <w:lang w:val="en-US"/>
              </w:rPr>
              <w:lastRenderedPageBreak/>
              <w:t>中学</w:t>
            </w:r>
            <w:r>
              <w:rPr>
                <w:rFonts w:ascii="华文仿宋" w:eastAsia="华文仿宋" w:hAnsi="华文仿宋" w:cs="华文仿宋"/>
                <w:sz w:val="24"/>
                <w:szCs w:val="24"/>
              </w:rPr>
              <w:t>语文</w:t>
            </w:r>
          </w:p>
          <w:p w14:paraId="250911B0" w14:textId="77777777" w:rsidR="009A742B" w:rsidRDefault="005D703A">
            <w:pPr>
              <w:pStyle w:val="a9"/>
              <w:framePr w:wrap="auto" w:yAlign="inli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ascii="华文仿宋" w:eastAsia="华文仿宋" w:hAnsi="华文仿宋" w:cs="华文仿宋" w:hint="default"/>
                <w:sz w:val="24"/>
                <w:szCs w:val="24"/>
                <w:lang w:val="en-US"/>
              </w:rPr>
            </w:pPr>
            <w:r>
              <w:rPr>
                <w:rFonts w:ascii="华文仿宋" w:eastAsia="华文仿宋" w:hAnsi="华文仿宋" w:cs="华文仿宋"/>
                <w:sz w:val="24"/>
                <w:szCs w:val="24"/>
                <w:lang w:val="en-US"/>
              </w:rPr>
              <w:t>中学</w:t>
            </w:r>
            <w:r>
              <w:rPr>
                <w:rFonts w:ascii="华文仿宋" w:eastAsia="华文仿宋" w:hAnsi="华文仿宋" w:cs="华文仿宋"/>
                <w:sz w:val="24"/>
                <w:szCs w:val="24"/>
              </w:rPr>
              <w:t>数学</w:t>
            </w:r>
          </w:p>
          <w:p w14:paraId="67F84C66" w14:textId="77777777" w:rsidR="009A742B" w:rsidRDefault="005D703A">
            <w:pPr>
              <w:pStyle w:val="a9"/>
              <w:framePr w:wrap="auto" w:yAlign="inli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sz w:val="24"/>
                <w:szCs w:val="24"/>
                <w:lang w:val="en-US"/>
              </w:rPr>
              <w:t>中学</w:t>
            </w:r>
            <w:r>
              <w:rPr>
                <w:rFonts w:ascii="华文仿宋" w:eastAsia="华文仿宋" w:hAnsi="华文仿宋" w:cs="华文仿宋"/>
                <w:sz w:val="24"/>
                <w:szCs w:val="24"/>
              </w:rPr>
              <w:t>英语</w:t>
            </w:r>
          </w:p>
          <w:p w14:paraId="3B97DF7D" w14:textId="77777777" w:rsidR="009A742B" w:rsidRDefault="005D703A">
            <w:pPr>
              <w:pStyle w:val="a9"/>
              <w:framePr w:wrap="auto" w:yAlign="inli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ascii="华文仿宋" w:eastAsia="华文仿宋" w:hAnsi="华文仿宋" w:cs="华文仿宋" w:hint="default"/>
                <w:sz w:val="24"/>
                <w:szCs w:val="24"/>
                <w:lang w:val="en-US"/>
              </w:rPr>
            </w:pPr>
            <w:r>
              <w:rPr>
                <w:rFonts w:ascii="华文仿宋" w:eastAsia="华文仿宋" w:hAnsi="华文仿宋" w:cs="华文仿宋"/>
                <w:sz w:val="24"/>
                <w:szCs w:val="24"/>
                <w:lang w:val="en-US"/>
              </w:rPr>
              <w:t>中学化学（生物）</w:t>
            </w:r>
          </w:p>
          <w:p w14:paraId="4C65909B" w14:textId="77777777" w:rsidR="009A742B" w:rsidRDefault="005D703A">
            <w:pPr>
              <w:pStyle w:val="a9"/>
              <w:framePr w:wrap="auto" w:yAlign="inli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ascii="华文仿宋" w:eastAsia="华文仿宋" w:hAnsi="华文仿宋" w:cs="华文仿宋" w:hint="default"/>
                <w:sz w:val="24"/>
                <w:szCs w:val="24"/>
                <w:lang w:val="en-US"/>
              </w:rPr>
            </w:pPr>
            <w:r>
              <w:rPr>
                <w:rFonts w:ascii="华文仿宋" w:eastAsia="华文仿宋" w:hAnsi="华文仿宋" w:cs="华文仿宋"/>
                <w:sz w:val="24"/>
                <w:szCs w:val="24"/>
                <w:lang w:val="en-US"/>
              </w:rPr>
              <w:t>中学地理</w:t>
            </w:r>
          </w:p>
          <w:p w14:paraId="6F696E1C" w14:textId="77777777" w:rsidR="009A742B" w:rsidRDefault="005D703A">
            <w:pPr>
              <w:pStyle w:val="a9"/>
              <w:framePr w:wrap="auto" w:yAlign="inline"/>
              <w:tabs>
                <w:tab w:val="left" w:pos="560"/>
                <w:tab w:val="center" w:pos="867"/>
                <w:tab w:val="left" w:pos="1680"/>
                <w:tab w:val="left" w:pos="2800"/>
                <w:tab w:val="left" w:pos="3920"/>
                <w:tab w:val="left" w:pos="5040"/>
                <w:tab w:val="left" w:pos="6160"/>
              </w:tabs>
              <w:spacing w:line="360" w:lineRule="auto"/>
              <w:rPr>
                <w:rFonts w:ascii="华文仿宋" w:eastAsia="华文仿宋" w:hAnsi="华文仿宋" w:cs="华文仿宋" w:hint="default"/>
                <w:sz w:val="24"/>
                <w:szCs w:val="24"/>
                <w:lang w:val="en-US"/>
              </w:rPr>
            </w:pPr>
            <w:r>
              <w:rPr>
                <w:rFonts w:ascii="华文仿宋" w:eastAsia="华文仿宋" w:hAnsi="华文仿宋" w:cs="华文仿宋"/>
                <w:sz w:val="24"/>
                <w:szCs w:val="24"/>
                <w:lang w:val="en-US"/>
              </w:rPr>
              <w:t>中学物理</w:t>
            </w:r>
          </w:p>
          <w:p w14:paraId="3AB22647" w14:textId="77777777" w:rsidR="009A742B" w:rsidRDefault="005D703A">
            <w:pPr>
              <w:pStyle w:val="a9"/>
              <w:framePr w:wrap="auto" w:yAlign="inli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ascii="华文仿宋" w:eastAsia="华文仿宋" w:hAnsi="华文仿宋" w:cs="华文仿宋" w:hint="default"/>
                <w:sz w:val="24"/>
                <w:szCs w:val="24"/>
                <w:lang w:val="en-US"/>
              </w:rPr>
            </w:pPr>
            <w:r>
              <w:rPr>
                <w:rFonts w:ascii="华文仿宋" w:eastAsia="华文仿宋" w:hAnsi="华文仿宋" w:cs="华文仿宋"/>
                <w:sz w:val="24"/>
                <w:szCs w:val="24"/>
                <w:lang w:val="en-US"/>
              </w:rPr>
              <w:t>中学政治（历史）</w:t>
            </w:r>
          </w:p>
        </w:tc>
      </w:tr>
      <w:tr w:rsidR="009A742B" w14:paraId="74083833" w14:textId="77777777" w:rsidTr="003F1EC5">
        <w:trPr>
          <w:trHeight w:val="43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46B2E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sz w:val="24"/>
                <w:szCs w:val="24"/>
              </w:rPr>
              <w:t>9:30-9:50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0A9B1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kern w:val="2"/>
                <w:sz w:val="24"/>
                <w:szCs w:val="24"/>
                <w:u w:color="000000"/>
                <w:lang w:val="zh-TW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/>
              </w:rPr>
              <w:t>茶歇</w:t>
            </w:r>
          </w:p>
        </w:tc>
        <w:tc>
          <w:tcPr>
            <w:tcW w:w="2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AA6F2" w14:textId="77777777" w:rsidR="009A742B" w:rsidRDefault="009A742B">
            <w:pPr>
              <w:spacing w:line="360" w:lineRule="auto"/>
              <w:rPr>
                <w:rFonts w:ascii="华文仿宋" w:eastAsia="华文仿宋" w:hAnsi="华文仿宋" w:cs="华文仿宋"/>
                <w:kern w:val="2"/>
                <w:u w:color="000000"/>
                <w:lang w:val="zh-TW" w:eastAsia="zh-TW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35BDE" w14:textId="77777777" w:rsidR="009A742B" w:rsidRDefault="009A742B">
            <w:pPr>
              <w:pStyle w:val="a9"/>
              <w:framePr w:wrap="auto" w:yAlign="inli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</w:p>
        </w:tc>
      </w:tr>
      <w:tr w:rsidR="009A742B" w14:paraId="6242860C" w14:textId="77777777" w:rsidTr="003F1EC5">
        <w:trPr>
          <w:trHeight w:val="1217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0F3BC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kern w:val="2"/>
                <w:sz w:val="24"/>
                <w:szCs w:val="24"/>
                <w:u w:color="000000"/>
                <w:lang w:val="en-US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9:50—11:30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37332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kern w:val="2"/>
                <w:sz w:val="24"/>
                <w:szCs w:val="24"/>
                <w:u w:color="000000"/>
                <w:lang w:val="en-US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学情观察的课后分享与协同改进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747C4" w14:textId="77777777" w:rsidR="009A742B" w:rsidRDefault="005D703A">
            <w:pPr>
              <w:spacing w:line="360" w:lineRule="auto"/>
              <w:rPr>
                <w:rFonts w:ascii="华文仿宋" w:eastAsia="华文仿宋" w:hAnsi="华文仿宋" w:cs="华文仿宋"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同上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8F4C1" w14:textId="77777777" w:rsidR="009A742B" w:rsidRDefault="005D703A">
            <w:pPr>
              <w:pStyle w:val="a9"/>
              <w:framePr w:wrap="auto" w:yAlign="inli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ascii="华文仿宋" w:eastAsia="华文仿宋" w:hAnsi="华文仿宋" w:cs="华文仿宋" w:hint="default"/>
                <w:sz w:val="24"/>
                <w:szCs w:val="24"/>
                <w:lang w:val="en-US"/>
              </w:rPr>
            </w:pPr>
            <w:r>
              <w:rPr>
                <w:rFonts w:ascii="华文仿宋" w:eastAsia="华文仿宋" w:hAnsi="华文仿宋" w:cs="华文仿宋"/>
                <w:sz w:val="24"/>
                <w:szCs w:val="24"/>
                <w:lang w:val="en-US"/>
              </w:rPr>
              <w:t>同上</w:t>
            </w:r>
          </w:p>
        </w:tc>
      </w:tr>
      <w:tr w:rsidR="009A742B" w14:paraId="2D8CEC8D" w14:textId="77777777" w:rsidTr="003F1EC5">
        <w:trPr>
          <w:trHeight w:val="35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D76F7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11:30—13:00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9BE31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午餐</w:t>
            </w:r>
          </w:p>
        </w:tc>
        <w:tc>
          <w:tcPr>
            <w:tcW w:w="2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23D30" w14:textId="77777777" w:rsidR="009A742B" w:rsidRDefault="009A742B">
            <w:pPr>
              <w:spacing w:line="360" w:lineRule="auto"/>
              <w:rPr>
                <w:rFonts w:ascii="华文仿宋" w:eastAsia="华文仿宋" w:hAnsi="华文仿宋" w:cs="华文仿宋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216AE" w14:textId="77777777" w:rsidR="009A742B" w:rsidRDefault="009A742B">
            <w:pPr>
              <w:spacing w:line="360" w:lineRule="auto"/>
              <w:rPr>
                <w:rFonts w:ascii="华文仿宋" w:eastAsia="华文仿宋" w:hAnsi="华文仿宋" w:cs="华文仿宋"/>
              </w:rPr>
            </w:pPr>
          </w:p>
        </w:tc>
      </w:tr>
      <w:tr w:rsidR="009A742B" w14:paraId="6034F8E4" w14:textId="77777777" w:rsidTr="0070593D">
        <w:trPr>
          <w:trHeight w:val="350"/>
        </w:trPr>
        <w:tc>
          <w:tcPr>
            <w:tcW w:w="89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BA0D0" w14:textId="24434B18" w:rsidR="009A742B" w:rsidRDefault="005D703A">
            <w:pPr>
              <w:pStyle w:val="a9"/>
              <w:framePr w:wrap="auto" w:yAlign="inline"/>
              <w:widowControl w:val="0"/>
              <w:tabs>
                <w:tab w:val="left" w:pos="795"/>
                <w:tab w:val="center" w:pos="4273"/>
                <w:tab w:val="left" w:pos="652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spacing w:line="360" w:lineRule="auto"/>
              <w:ind w:firstLine="240"/>
              <w:rPr>
                <w:rFonts w:ascii="华文仿宋" w:eastAsia="华文仿宋" w:hAnsi="华文仿宋" w:cs="华文仿宋" w:hint="default"/>
                <w:sz w:val="24"/>
                <w:szCs w:val="24"/>
                <w:lang w:val="en-US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ab/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ab/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zh-TW"/>
              </w:rPr>
              <w:t>第二天</w:t>
            </w:r>
            <w:r w:rsidR="003814B4" w:rsidRPr="003814B4"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zh-TW"/>
              </w:rPr>
              <w:t>（7月1</w:t>
            </w:r>
            <w:r w:rsidR="003814B4"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zh-TW"/>
              </w:rPr>
              <w:t>1</w:t>
            </w:r>
            <w:r w:rsidR="003814B4" w:rsidRPr="003814B4"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zh-TW"/>
              </w:rPr>
              <w:t>日）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zh-TW"/>
              </w:rPr>
              <w:t>下午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en-US"/>
              </w:rPr>
              <w:t>7个分会场</w:t>
            </w:r>
          </w:p>
        </w:tc>
      </w:tr>
      <w:tr w:rsidR="009A742B" w14:paraId="7A0864D2" w14:textId="77777777" w:rsidTr="003F1EC5">
        <w:trPr>
          <w:trHeight w:val="114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D3EE8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14:00—15:00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342B1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各个学科高品质学习设计报告2</w:t>
            </w:r>
          </w:p>
        </w:tc>
        <w:tc>
          <w:tcPr>
            <w:tcW w:w="2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2563E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  <w:lang w:val="en-US"/>
              </w:rPr>
            </w:pPr>
            <w:r>
              <w:rPr>
                <w:rFonts w:ascii="华文仿宋" w:eastAsia="华文仿宋" w:hAnsi="华文仿宋" w:cs="华文仿宋"/>
                <w:sz w:val="24"/>
                <w:szCs w:val="24"/>
                <w:lang w:val="en-US"/>
              </w:rPr>
              <w:t>同上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36F7A" w14:textId="77777777" w:rsidR="009A742B" w:rsidRDefault="005D703A">
            <w:pPr>
              <w:pStyle w:val="a9"/>
              <w:framePr w:wrap="auto" w:yAlign="inli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ascii="华文仿宋" w:eastAsia="华文仿宋" w:hAnsi="华文仿宋" w:cs="华文仿宋" w:hint="default"/>
                <w:sz w:val="24"/>
                <w:szCs w:val="24"/>
                <w:lang w:val="en-US"/>
              </w:rPr>
            </w:pPr>
            <w:r>
              <w:rPr>
                <w:rFonts w:ascii="华文仿宋" w:eastAsia="华文仿宋" w:hAnsi="华文仿宋" w:cs="华文仿宋"/>
                <w:sz w:val="24"/>
                <w:szCs w:val="24"/>
                <w:lang w:val="en-US"/>
              </w:rPr>
              <w:t>同上</w:t>
            </w:r>
          </w:p>
        </w:tc>
      </w:tr>
      <w:tr w:rsidR="009A742B" w14:paraId="71038E5B" w14:textId="77777777" w:rsidTr="003F1EC5">
        <w:trPr>
          <w:trHeight w:val="171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0D3C3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  <w:lang w:val="en-US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15:00—17:00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8A2E7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  <w:lang w:val="en-US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各个学科专家带领共同备课（课时或单元），并作为下次课的学习设计基础，确定执教老师</w:t>
            </w:r>
          </w:p>
        </w:tc>
        <w:tc>
          <w:tcPr>
            <w:tcW w:w="2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E4134" w14:textId="77777777" w:rsidR="009A742B" w:rsidRDefault="005D703A">
            <w:pPr>
              <w:spacing w:line="360" w:lineRule="auto"/>
              <w:rPr>
                <w:rFonts w:ascii="华文仿宋" w:eastAsia="华文仿宋" w:hAnsi="华文仿宋" w:cs="华文仿宋"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同上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80DBB" w14:textId="77777777" w:rsidR="009A742B" w:rsidRDefault="005D703A">
            <w:pPr>
              <w:pStyle w:val="a9"/>
              <w:framePr w:wrap="auto" w:yAlign="inli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ascii="华文仿宋" w:eastAsia="华文仿宋" w:hAnsi="华文仿宋" w:cs="华文仿宋" w:hint="default"/>
                <w:sz w:val="24"/>
                <w:szCs w:val="24"/>
                <w:lang w:val="en-US"/>
              </w:rPr>
            </w:pPr>
            <w:r>
              <w:rPr>
                <w:rFonts w:ascii="华文仿宋" w:eastAsia="华文仿宋" w:hAnsi="华文仿宋" w:cs="华文仿宋"/>
                <w:sz w:val="24"/>
                <w:szCs w:val="24"/>
                <w:lang w:val="en-US"/>
              </w:rPr>
              <w:t>同上</w:t>
            </w:r>
          </w:p>
        </w:tc>
      </w:tr>
      <w:tr w:rsidR="009A742B" w14:paraId="3662A7FB" w14:textId="77777777" w:rsidTr="0070593D">
        <w:trPr>
          <w:trHeight w:val="466"/>
        </w:trPr>
        <w:tc>
          <w:tcPr>
            <w:tcW w:w="89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93E95" w14:textId="29C3BB83" w:rsidR="009A742B" w:rsidRDefault="005D703A">
            <w:pPr>
              <w:spacing w:line="360" w:lineRule="auto"/>
              <w:ind w:firstLineChars="1200" w:firstLine="2880"/>
              <w:rPr>
                <w:rFonts w:ascii="华文仿宋" w:eastAsia="华文仿宋" w:hAnsi="华文仿宋" w:cs="华文仿宋"/>
                <w:b/>
                <w:bCs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kern w:val="2"/>
                <w:u w:color="000000"/>
                <w:shd w:val="clear" w:color="auto" w:fill="FFFF00"/>
                <w:lang w:val="zh-TW" w:eastAsia="zh-CN"/>
              </w:rPr>
              <w:t>第</w:t>
            </w:r>
            <w:r>
              <w:rPr>
                <w:rFonts w:ascii="华文仿宋" w:eastAsia="华文仿宋" w:hAnsi="华文仿宋" w:cs="华文仿宋" w:hint="eastAsia"/>
                <w:kern w:val="2"/>
                <w:u w:color="000000"/>
                <w:shd w:val="clear" w:color="auto" w:fill="FFFF00"/>
                <w:lang w:eastAsia="zh-CN"/>
              </w:rPr>
              <w:t>三</w:t>
            </w:r>
            <w:r>
              <w:rPr>
                <w:rFonts w:ascii="华文仿宋" w:eastAsia="华文仿宋" w:hAnsi="华文仿宋" w:cs="华文仿宋" w:hint="eastAsia"/>
                <w:kern w:val="2"/>
                <w:u w:color="000000"/>
                <w:shd w:val="clear" w:color="auto" w:fill="FFFF00"/>
                <w:lang w:val="zh-TW" w:eastAsia="zh-CN"/>
              </w:rPr>
              <w:t>天</w:t>
            </w:r>
            <w:r w:rsidR="003814B4" w:rsidRPr="003814B4">
              <w:rPr>
                <w:rFonts w:ascii="华文仿宋" w:eastAsia="华文仿宋" w:hAnsi="华文仿宋" w:cs="华文仿宋" w:hint="eastAsia"/>
                <w:kern w:val="2"/>
                <w:u w:color="000000"/>
                <w:shd w:val="clear" w:color="auto" w:fill="FFFF00"/>
                <w:lang w:val="zh-TW" w:eastAsia="zh-CN"/>
              </w:rPr>
              <w:t>（7月1</w:t>
            </w:r>
            <w:r w:rsidR="003814B4">
              <w:rPr>
                <w:rFonts w:ascii="华文仿宋" w:eastAsia="华文仿宋" w:hAnsi="华文仿宋" w:cs="华文仿宋" w:hint="eastAsia"/>
                <w:kern w:val="2"/>
                <w:u w:color="000000"/>
                <w:shd w:val="clear" w:color="auto" w:fill="FFFF00"/>
                <w:lang w:val="zh-TW" w:eastAsia="zh-CN"/>
              </w:rPr>
              <w:t>2</w:t>
            </w:r>
            <w:r w:rsidR="003814B4" w:rsidRPr="003814B4">
              <w:rPr>
                <w:rFonts w:ascii="华文仿宋" w:eastAsia="华文仿宋" w:hAnsi="华文仿宋" w:cs="华文仿宋" w:hint="eastAsia"/>
                <w:kern w:val="2"/>
                <w:u w:color="000000"/>
                <w:shd w:val="clear" w:color="auto" w:fill="FFFF00"/>
                <w:lang w:val="zh-TW" w:eastAsia="zh-CN"/>
              </w:rPr>
              <w:t>日）</w:t>
            </w:r>
            <w:r>
              <w:rPr>
                <w:rFonts w:ascii="华文仿宋" w:eastAsia="华文仿宋" w:hAnsi="华文仿宋" w:cs="华文仿宋" w:hint="eastAsia"/>
                <w:kern w:val="2"/>
                <w:u w:color="000000"/>
                <w:shd w:val="clear" w:color="auto" w:fill="FFFF00"/>
                <w:lang w:eastAsia="zh-CN"/>
              </w:rPr>
              <w:t>上</w:t>
            </w:r>
            <w:r>
              <w:rPr>
                <w:rFonts w:ascii="华文仿宋" w:eastAsia="华文仿宋" w:hAnsi="华文仿宋" w:cs="华文仿宋" w:hint="eastAsia"/>
                <w:kern w:val="2"/>
                <w:u w:color="000000"/>
                <w:shd w:val="clear" w:color="auto" w:fill="FFFF00"/>
                <w:lang w:val="zh-TW" w:eastAsia="zh-CN"/>
              </w:rPr>
              <w:t>午</w:t>
            </w:r>
            <w:r>
              <w:rPr>
                <w:rFonts w:ascii="华文仿宋" w:eastAsia="华文仿宋" w:hAnsi="华文仿宋" w:cs="华文仿宋" w:hint="eastAsia"/>
                <w:kern w:val="2"/>
                <w:u w:color="000000"/>
                <w:shd w:val="clear" w:color="auto" w:fill="FFFF00"/>
                <w:lang w:eastAsia="zh-CN"/>
              </w:rPr>
              <w:t>7个分会场</w:t>
            </w:r>
          </w:p>
        </w:tc>
      </w:tr>
      <w:tr w:rsidR="009A742B" w14:paraId="40FF58DD" w14:textId="77777777" w:rsidTr="003F1EC5">
        <w:trPr>
          <w:trHeight w:val="49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31776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8:00—8:30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7C417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学员研修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/>
              </w:rPr>
              <w:t>心得分享（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2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/>
              </w:rPr>
              <w:t>人）</w:t>
            </w:r>
          </w:p>
        </w:tc>
        <w:tc>
          <w:tcPr>
            <w:tcW w:w="2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A5F00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参训老师自行报名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B8021" w14:textId="77777777" w:rsidR="009A742B" w:rsidRDefault="009A742B">
            <w:pPr>
              <w:pStyle w:val="a9"/>
              <w:framePr w:wrap="auto" w:yAlign="inli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</w:p>
        </w:tc>
      </w:tr>
      <w:tr w:rsidR="009A742B" w14:paraId="18FE51FE" w14:textId="77777777" w:rsidTr="003F1EC5">
        <w:trPr>
          <w:trHeight w:val="140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0FF30" w14:textId="77777777" w:rsidR="009A742B" w:rsidRDefault="005D703A">
            <w:pPr>
              <w:spacing w:line="360" w:lineRule="auto"/>
              <w:rPr>
                <w:rFonts w:ascii="华文仿宋" w:eastAsia="华文仿宋" w:hAnsi="华文仿宋" w:cs="华文仿宋"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8:30—9:30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A934E" w14:textId="77777777" w:rsidR="009A742B" w:rsidRDefault="005D703A">
            <w:pPr>
              <w:spacing w:line="360" w:lineRule="auto"/>
              <w:rPr>
                <w:rFonts w:ascii="华文仿宋" w:eastAsia="华文仿宋" w:hAnsi="华文仿宋" w:cs="华文仿宋"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选定学员进行教学实操，学科专家与其他学员进行学情观察</w:t>
            </w:r>
          </w:p>
        </w:tc>
        <w:tc>
          <w:tcPr>
            <w:tcW w:w="2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1DA06" w14:textId="5D048CD7" w:rsidR="009A742B" w:rsidRDefault="005D703A">
            <w:pPr>
              <w:spacing w:line="360" w:lineRule="auto"/>
              <w:rPr>
                <w:rFonts w:ascii="华文仿宋" w:eastAsia="华文仿宋" w:hAnsi="华文仿宋" w:cs="华文仿宋"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7名三亚</w:t>
            </w:r>
            <w:del w:id="0" w:author="Tan Yang" w:date="2021-06-21T16:39:00Z">
              <w:r w:rsidDel="00CD6CD8">
                <w:rPr>
                  <w:rFonts w:ascii="华文仿宋" w:eastAsia="华文仿宋" w:hAnsi="华文仿宋" w:cs="华文仿宋" w:hint="eastAsia"/>
                  <w:lang w:eastAsia="zh-CN"/>
                </w:rPr>
                <w:delText>本体</w:delText>
              </w:r>
            </w:del>
            <w:ins w:id="1" w:author="Tan Yang" w:date="2021-06-21T16:39:00Z">
              <w:r w:rsidR="00CD6CD8">
                <w:rPr>
                  <w:rFonts w:ascii="华文仿宋" w:eastAsia="华文仿宋" w:hAnsi="华文仿宋" w:cs="华文仿宋" w:hint="eastAsia"/>
                  <w:lang w:eastAsia="zh-CN"/>
                </w:rPr>
                <w:t>本地</w:t>
              </w:r>
            </w:ins>
            <w:r>
              <w:rPr>
                <w:rFonts w:ascii="华文仿宋" w:eastAsia="华文仿宋" w:hAnsi="华文仿宋" w:cs="华文仿宋" w:hint="eastAsia"/>
                <w:lang w:eastAsia="zh-CN"/>
              </w:rPr>
              <w:t>教师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5E4FC" w14:textId="77777777" w:rsidR="009A742B" w:rsidRDefault="005D703A">
            <w:pPr>
              <w:spacing w:line="360" w:lineRule="auto"/>
              <w:rPr>
                <w:rFonts w:ascii="华文仿宋" w:eastAsia="华文仿宋" w:hAnsi="华文仿宋" w:cs="华文仿宋"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同上</w:t>
            </w:r>
          </w:p>
        </w:tc>
      </w:tr>
      <w:tr w:rsidR="009A742B" w14:paraId="6DA6F3A3" w14:textId="77777777" w:rsidTr="003F1EC5">
        <w:trPr>
          <w:trHeight w:val="35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C4AD2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sz w:val="24"/>
                <w:szCs w:val="24"/>
              </w:rPr>
              <w:t>9:30-9:50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F5A6A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kern w:val="2"/>
                <w:sz w:val="24"/>
                <w:szCs w:val="24"/>
                <w:u w:color="000000"/>
                <w:lang w:val="zh-TW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/>
              </w:rPr>
              <w:t>茶歇</w:t>
            </w:r>
          </w:p>
        </w:tc>
        <w:tc>
          <w:tcPr>
            <w:tcW w:w="2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C85B9" w14:textId="77777777" w:rsidR="009A742B" w:rsidRDefault="009A742B">
            <w:pPr>
              <w:spacing w:line="360" w:lineRule="auto"/>
              <w:rPr>
                <w:rFonts w:ascii="华文仿宋" w:eastAsia="华文仿宋" w:hAnsi="华文仿宋" w:cs="华文仿宋"/>
                <w:kern w:val="2"/>
                <w:u w:color="000000"/>
                <w:lang w:val="zh-TW" w:eastAsia="zh-TW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2F5A8" w14:textId="77777777" w:rsidR="009A742B" w:rsidRDefault="009A742B">
            <w:pPr>
              <w:pStyle w:val="a9"/>
              <w:framePr w:wrap="auto" w:yAlign="inli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</w:p>
        </w:tc>
      </w:tr>
      <w:tr w:rsidR="009A742B" w14:paraId="277D71CB" w14:textId="77777777" w:rsidTr="003F1EC5">
        <w:trPr>
          <w:trHeight w:val="112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DAA9A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kern w:val="2"/>
                <w:sz w:val="24"/>
                <w:szCs w:val="24"/>
                <w:u w:color="000000"/>
                <w:lang w:val="en-US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9:50—11:30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6AF7C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kern w:val="2"/>
                <w:sz w:val="24"/>
                <w:szCs w:val="24"/>
                <w:u w:color="000000"/>
                <w:lang w:val="en-US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学情观察的课后分享与协同改进</w:t>
            </w:r>
          </w:p>
        </w:tc>
        <w:tc>
          <w:tcPr>
            <w:tcW w:w="2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70435" w14:textId="77777777" w:rsidR="009A742B" w:rsidRDefault="005D703A">
            <w:pPr>
              <w:spacing w:line="360" w:lineRule="auto"/>
              <w:rPr>
                <w:rFonts w:ascii="华文仿宋" w:eastAsia="华文仿宋" w:hAnsi="华文仿宋" w:cs="华文仿宋"/>
                <w:lang w:eastAsia="zh-CN"/>
              </w:rPr>
            </w:pPr>
            <w:r>
              <w:rPr>
                <w:rFonts w:ascii="华文仿宋" w:eastAsia="华文仿宋" w:hAnsi="华文仿宋" w:cs="华文仿宋" w:hint="eastAsia"/>
                <w:lang w:eastAsia="zh-CN"/>
              </w:rPr>
              <w:t>同上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94F21" w14:textId="77777777" w:rsidR="009A742B" w:rsidRDefault="005D703A">
            <w:pPr>
              <w:pStyle w:val="a9"/>
              <w:framePr w:wrap="auto" w:yAlign="inli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ascii="华文仿宋" w:eastAsia="华文仿宋" w:hAnsi="华文仿宋" w:cs="华文仿宋" w:hint="default"/>
                <w:sz w:val="24"/>
                <w:szCs w:val="24"/>
                <w:lang w:val="en-US"/>
              </w:rPr>
            </w:pPr>
            <w:r>
              <w:rPr>
                <w:rFonts w:ascii="华文仿宋" w:eastAsia="华文仿宋" w:hAnsi="华文仿宋" w:cs="华文仿宋"/>
                <w:sz w:val="24"/>
                <w:szCs w:val="24"/>
                <w:lang w:val="en-US"/>
              </w:rPr>
              <w:t>同上</w:t>
            </w:r>
          </w:p>
        </w:tc>
      </w:tr>
      <w:tr w:rsidR="009A742B" w14:paraId="4E4FAC5A" w14:textId="77777777" w:rsidTr="0070593D">
        <w:trPr>
          <w:trHeight w:val="574"/>
        </w:trPr>
        <w:tc>
          <w:tcPr>
            <w:tcW w:w="89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33331" w14:textId="08B60088" w:rsidR="009A742B" w:rsidRDefault="005D703A">
            <w:pPr>
              <w:pStyle w:val="a9"/>
              <w:framePr w:wrap="auto" w:yAlign="inli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ascii="华文仿宋" w:eastAsia="华文仿宋" w:hAnsi="华文仿宋" w:cs="华文仿宋" w:hint="default"/>
                <w:kern w:val="2"/>
                <w:sz w:val="24"/>
                <w:szCs w:val="24"/>
                <w:u w:color="000000"/>
                <w:lang w:val="en-US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lastRenderedPageBreak/>
              <w:tab/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ab/>
              <w:t xml:space="preserve">                         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zh-TW"/>
              </w:rPr>
              <w:t>第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en-US"/>
              </w:rPr>
              <w:t>三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zh-TW"/>
              </w:rPr>
              <w:t>天</w:t>
            </w:r>
            <w:r w:rsidR="003814B4" w:rsidRPr="003814B4"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zh-TW"/>
              </w:rPr>
              <w:t>（7月1</w:t>
            </w:r>
            <w:r w:rsidR="003814B4"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zh-TW"/>
              </w:rPr>
              <w:t>2</w:t>
            </w:r>
            <w:r w:rsidR="003814B4" w:rsidRPr="003814B4"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zh-TW"/>
              </w:rPr>
              <w:t>日）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zh-TW"/>
              </w:rPr>
              <w:t>下午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en-US"/>
              </w:rPr>
              <w:t>7个分会场</w:t>
            </w:r>
          </w:p>
        </w:tc>
      </w:tr>
      <w:tr w:rsidR="009A742B" w14:paraId="2AB7782E" w14:textId="77777777" w:rsidTr="003F1EC5">
        <w:trPr>
          <w:trHeight w:val="46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3D275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  <w:lang w:val="en-US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14:00—15:40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DC391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kern w:val="2"/>
                <w:sz w:val="24"/>
                <w:szCs w:val="24"/>
                <w:u w:color="000000"/>
                <w:lang w:val="en-US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各个学科研究前沿讲座或教师专业发展指导（包括答疑）</w:t>
            </w:r>
          </w:p>
        </w:tc>
        <w:tc>
          <w:tcPr>
            <w:tcW w:w="2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4958C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  <w:lang w:val="en-US"/>
              </w:rPr>
            </w:pPr>
            <w:r>
              <w:rPr>
                <w:rFonts w:ascii="华文仿宋" w:eastAsia="华文仿宋" w:hAnsi="华文仿宋" w:cs="华文仿宋"/>
                <w:sz w:val="24"/>
                <w:szCs w:val="24"/>
                <w:lang w:val="en-US"/>
              </w:rPr>
              <w:t>同上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A1013" w14:textId="77777777" w:rsidR="009A742B" w:rsidRDefault="005D703A">
            <w:pPr>
              <w:pStyle w:val="a9"/>
              <w:framePr w:wrap="auto" w:yAlign="inli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ascii="华文仿宋" w:eastAsia="华文仿宋" w:hAnsi="华文仿宋" w:cs="华文仿宋" w:hint="default"/>
                <w:sz w:val="24"/>
                <w:szCs w:val="24"/>
                <w:lang w:val="en-US"/>
              </w:rPr>
            </w:pPr>
            <w:r>
              <w:rPr>
                <w:rFonts w:ascii="华文仿宋" w:eastAsia="华文仿宋" w:hAnsi="华文仿宋" w:cs="华文仿宋"/>
                <w:sz w:val="24"/>
                <w:szCs w:val="24"/>
                <w:lang w:val="en-US"/>
              </w:rPr>
              <w:t>同上</w:t>
            </w:r>
          </w:p>
        </w:tc>
      </w:tr>
      <w:tr w:rsidR="009A742B" w14:paraId="6814AD18" w14:textId="77777777" w:rsidTr="003F1EC5">
        <w:trPr>
          <w:trHeight w:val="65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A36EE" w14:textId="77777777" w:rsidR="009A742B" w:rsidRDefault="005D703A">
            <w:pPr>
              <w:pStyle w:val="a9"/>
              <w:framePr w:wrap="auto" w:yAlign="inli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ascii="华文仿宋" w:eastAsia="华文仿宋" w:hAnsi="华文仿宋" w:cs="华文仿宋" w:hint="default"/>
                <w:kern w:val="2"/>
                <w:sz w:val="24"/>
                <w:szCs w:val="24"/>
                <w:u w:color="000000"/>
                <w:lang w:val="en-US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15:40-16:00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A2778" w14:textId="0DC8747E" w:rsidR="009A742B" w:rsidRDefault="005D703A">
            <w:pPr>
              <w:pStyle w:val="a9"/>
              <w:framePr w:wrap="auto" w:yAlign="inli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ascii="华文仿宋" w:eastAsia="华文仿宋" w:hAnsi="华文仿宋" w:cs="华文仿宋" w:hint="default"/>
                <w:kern w:val="2"/>
                <w:sz w:val="24"/>
                <w:szCs w:val="24"/>
                <w:u w:color="000000"/>
                <w:lang w:val="en-US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茶歇与</w:t>
            </w:r>
            <w:ins w:id="2" w:author="Tan Yang" w:date="2021-06-21T17:24:00Z">
              <w:r w:rsidR="002F239B">
                <w:rPr>
                  <w:rFonts w:ascii="华文仿宋" w:eastAsia="华文仿宋" w:hAnsi="华文仿宋" w:cs="华文仿宋"/>
                  <w:kern w:val="2"/>
                  <w:sz w:val="24"/>
                  <w:szCs w:val="24"/>
                  <w:u w:color="000000"/>
                  <w:lang w:val="en-US"/>
                </w:rPr>
                <w:t>转场</w:t>
              </w:r>
            </w:ins>
            <w:del w:id="3" w:author="Tan Yang" w:date="2021-06-21T17:24:00Z">
              <w:r w:rsidDel="002F239B">
                <w:rPr>
                  <w:rFonts w:ascii="华文仿宋" w:eastAsia="华文仿宋" w:hAnsi="华文仿宋" w:cs="华文仿宋"/>
                  <w:kern w:val="2"/>
                  <w:sz w:val="24"/>
                  <w:szCs w:val="24"/>
                  <w:u w:color="000000"/>
                  <w:lang w:val="en-US"/>
                </w:rPr>
                <w:delText>专场</w:delText>
              </w:r>
            </w:del>
          </w:p>
        </w:tc>
        <w:tc>
          <w:tcPr>
            <w:tcW w:w="2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90CB8" w14:textId="77777777" w:rsidR="009A742B" w:rsidRDefault="009A742B">
            <w:pPr>
              <w:pStyle w:val="a9"/>
              <w:framePr w:wrap="auto" w:yAlign="inli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ascii="华文仿宋" w:eastAsia="华文仿宋" w:hAnsi="华文仿宋" w:cs="华文仿宋" w:hint="default"/>
                <w:kern w:val="2"/>
                <w:sz w:val="24"/>
                <w:szCs w:val="24"/>
                <w:u w:color="000000"/>
                <w:lang w:val="en-US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9DECA" w14:textId="77777777" w:rsidR="009A742B" w:rsidRDefault="009A742B">
            <w:pPr>
              <w:pStyle w:val="a9"/>
              <w:framePr w:wrap="auto" w:yAlign="inli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ascii="华文仿宋" w:eastAsia="华文仿宋" w:hAnsi="华文仿宋" w:cs="华文仿宋" w:hint="default"/>
                <w:kern w:val="2"/>
                <w:sz w:val="24"/>
                <w:szCs w:val="24"/>
                <w:u w:color="000000"/>
                <w:lang w:val="en-US"/>
              </w:rPr>
            </w:pPr>
          </w:p>
        </w:tc>
      </w:tr>
      <w:tr w:rsidR="009A742B" w14:paraId="71B44AD5" w14:textId="77777777" w:rsidTr="0070593D">
        <w:trPr>
          <w:trHeight w:val="861"/>
        </w:trPr>
        <w:tc>
          <w:tcPr>
            <w:tcW w:w="89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15705" w14:textId="0BDD1F0B" w:rsidR="009A742B" w:rsidRDefault="005D703A">
            <w:pPr>
              <w:pStyle w:val="a9"/>
              <w:framePr w:wrap="auto" w:yAlign="inli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ind w:firstLineChars="1200" w:firstLine="2880"/>
              <w:jc w:val="both"/>
              <w:rPr>
                <w:rFonts w:ascii="华文仿宋" w:eastAsia="华文仿宋" w:hAnsi="华文仿宋" w:cs="华文仿宋" w:hint="default"/>
                <w:kern w:val="2"/>
                <w:sz w:val="24"/>
                <w:szCs w:val="24"/>
                <w:u w:color="000000"/>
                <w:lang w:val="en-US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zh-TW"/>
              </w:rPr>
              <w:t>第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en-US"/>
              </w:rPr>
              <w:t>三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zh-TW"/>
              </w:rPr>
              <w:t>天</w:t>
            </w:r>
            <w:r w:rsidR="003814B4" w:rsidRPr="003814B4"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zh-TW"/>
              </w:rPr>
              <w:t>（7月1</w:t>
            </w:r>
            <w:r w:rsidR="003814B4"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zh-TW"/>
              </w:rPr>
              <w:t>2</w:t>
            </w:r>
            <w:r w:rsidR="003814B4" w:rsidRPr="003814B4"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zh-TW"/>
              </w:rPr>
              <w:t>日）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zh-TW"/>
              </w:rPr>
              <w:t>下午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shd w:val="clear" w:color="auto" w:fill="FFFF00"/>
                <w:lang w:val="en-US"/>
              </w:rPr>
              <w:t>主会场</w:t>
            </w:r>
          </w:p>
        </w:tc>
      </w:tr>
      <w:tr w:rsidR="009A742B" w14:paraId="2A36986A" w14:textId="77777777" w:rsidTr="003F1EC5">
        <w:trPr>
          <w:trHeight w:val="6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7BC80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16:00—17:00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73C5D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kern w:val="2"/>
                <w:sz w:val="24"/>
                <w:szCs w:val="24"/>
                <w:u w:color="000000"/>
                <w:lang w:val="zh-TW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/>
              </w:rPr>
              <w:t>讲座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3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/>
              </w:rPr>
              <w:t>《学习共同体的整校变革》</w:t>
            </w:r>
          </w:p>
        </w:tc>
        <w:tc>
          <w:tcPr>
            <w:tcW w:w="2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388A9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陈静静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EA32C" w14:textId="4DDE3928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主会场</w:t>
            </w:r>
            <w:r w:rsidR="000E6A01"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：</w:t>
            </w:r>
            <w:r w:rsidR="000E6A01" w:rsidRPr="000E6A01"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第四中学报告厅</w:t>
            </w:r>
          </w:p>
        </w:tc>
      </w:tr>
      <w:tr w:rsidR="009A742B" w14:paraId="2C9C35B5" w14:textId="77777777" w:rsidTr="003F1EC5">
        <w:trPr>
          <w:trHeight w:val="103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1F4A6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17:00—17:40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34B7D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学员代表发言、领导总结讲话、</w:t>
            </w: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/>
              </w:rPr>
              <w:t>共唱《最好的未来》</w:t>
            </w:r>
          </w:p>
        </w:tc>
        <w:tc>
          <w:tcPr>
            <w:tcW w:w="2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3C351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kern w:val="2"/>
                <w:sz w:val="24"/>
                <w:szCs w:val="24"/>
                <w:u w:color="000000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/>
              </w:rPr>
              <w:t>优秀学员</w:t>
            </w:r>
          </w:p>
          <w:p w14:paraId="3528CA27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kern w:val="2"/>
                <w:sz w:val="24"/>
                <w:szCs w:val="24"/>
                <w:u w:color="000000"/>
                <w:lang w:val="zh-TW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/>
              </w:rPr>
              <w:t>相关领导</w:t>
            </w:r>
          </w:p>
          <w:p w14:paraId="78DFF7D5" w14:textId="77777777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kern w:val="2"/>
                <w:sz w:val="24"/>
                <w:szCs w:val="24"/>
                <w:u w:color="000000"/>
                <w:lang w:val="en-US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en-US"/>
              </w:rPr>
              <w:t>专家团队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39306" w14:textId="5DC475EC" w:rsidR="009A742B" w:rsidRDefault="005D703A">
            <w:pPr>
              <w:pStyle w:val="a9"/>
              <w:framePr w:wrap="auto" w:yAlign="inline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</w:tabs>
              <w:spacing w:line="360" w:lineRule="auto"/>
              <w:jc w:val="both"/>
              <w:rPr>
                <w:rFonts w:ascii="华文仿宋" w:eastAsia="华文仿宋" w:hAnsi="华文仿宋" w:cs="华文仿宋" w:hint="default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主会场</w:t>
            </w:r>
            <w:r w:rsidR="000E6A01"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：</w:t>
            </w:r>
            <w:r w:rsidR="000E6A01" w:rsidRPr="000E6A01">
              <w:rPr>
                <w:rFonts w:ascii="华文仿宋" w:eastAsia="华文仿宋" w:hAnsi="华文仿宋" w:cs="华文仿宋"/>
                <w:kern w:val="2"/>
                <w:sz w:val="24"/>
                <w:szCs w:val="24"/>
                <w:u w:color="000000"/>
                <w:lang w:val="zh-TW" w:eastAsia="zh-TW"/>
              </w:rPr>
              <w:t>第四中学报告厅</w:t>
            </w:r>
          </w:p>
        </w:tc>
      </w:tr>
    </w:tbl>
    <w:p w14:paraId="7FC52323" w14:textId="77777777" w:rsidR="009A742B" w:rsidRDefault="009A742B">
      <w:pPr>
        <w:pStyle w:val="a9"/>
        <w:framePr w:wrap="auto" w:yAlign="inline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350"/>
        </w:tabs>
        <w:spacing w:line="360" w:lineRule="auto"/>
        <w:jc w:val="both"/>
        <w:rPr>
          <w:rFonts w:ascii="华文仿宋" w:eastAsia="华文仿宋" w:hAnsi="华文仿宋" w:cs="华文仿宋" w:hint="default"/>
          <w:kern w:val="2"/>
          <w:sz w:val="24"/>
          <w:szCs w:val="24"/>
          <w:u w:color="000000"/>
          <w:lang w:val="zh-TW"/>
        </w:rPr>
      </w:pPr>
    </w:p>
    <w:sectPr w:rsidR="009A742B">
      <w:headerReference w:type="default" r:id="rId7"/>
      <w:footerReference w:type="default" r:id="rId8"/>
      <w:pgSz w:w="11900" w:h="16840"/>
      <w:pgMar w:top="1440" w:right="1800" w:bottom="1440" w:left="180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437EA" w14:textId="77777777" w:rsidR="00CD1A60" w:rsidRDefault="00CD1A60">
      <w:r>
        <w:separator/>
      </w:r>
    </w:p>
  </w:endnote>
  <w:endnote w:type="continuationSeparator" w:id="0">
    <w:p w14:paraId="7DFCEDFC" w14:textId="77777777" w:rsidR="00CD1A60" w:rsidRDefault="00CD1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HGMaruGothicMPR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AEA39" w14:textId="77777777" w:rsidR="009A742B" w:rsidRDefault="005D703A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B349F2" wp14:editId="25288DC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1FD3BC00" w14:textId="77777777" w:rsidR="009A742B" w:rsidRDefault="005D703A">
                          <w:pPr>
                            <w:pStyle w:val="a3"/>
                            <w:rPr>
                              <w:rFonts w:eastAsia="宋体"/>
                              <w:lang w:eastAsia="zh-CN"/>
                            </w:rPr>
                          </w:pP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3810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B349F2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" filled="f" stroked="f" strokeweight="1pt">
              <v:stroke miterlimit="4"/>
              <v:textbox style="mso-fit-shape-to-text:t" inset="0,0,0,0">
                <w:txbxContent>
                  <w:p w14:paraId="1FD3BC00" w14:textId="77777777" w:rsidR="009A742B" w:rsidRDefault="005D703A">
                    <w:pPr>
                      <w:pStyle w:val="a3"/>
                      <w:rPr>
                        <w:rFonts w:eastAsia="宋体"/>
                        <w:lang w:eastAsia="zh-CN"/>
                      </w:rPr>
                    </w:pPr>
                    <w:r>
                      <w:rPr>
                        <w:rFonts w:eastAsia="宋体"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eastAsia="宋体"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eastAsia="宋体" w:hint="eastAsia"/>
                        <w:lang w:eastAsia="zh-CN"/>
                      </w:rPr>
                      <w:t>1</w: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4B571" w14:textId="77777777" w:rsidR="00CD1A60" w:rsidRDefault="00CD1A60">
      <w:r>
        <w:separator/>
      </w:r>
    </w:p>
  </w:footnote>
  <w:footnote w:type="continuationSeparator" w:id="0">
    <w:p w14:paraId="0C6F8D9B" w14:textId="77777777" w:rsidR="00CD1A60" w:rsidRDefault="00CD1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FB96D" w14:textId="77777777" w:rsidR="009A742B" w:rsidRDefault="009A74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028"/>
    <w:rsid w:val="000E6A01"/>
    <w:rsid w:val="002E48D1"/>
    <w:rsid w:val="002F239B"/>
    <w:rsid w:val="003358D7"/>
    <w:rsid w:val="003814B4"/>
    <w:rsid w:val="003F1EC5"/>
    <w:rsid w:val="00481F7F"/>
    <w:rsid w:val="00556E11"/>
    <w:rsid w:val="005D703A"/>
    <w:rsid w:val="0070593D"/>
    <w:rsid w:val="00711E8B"/>
    <w:rsid w:val="00764028"/>
    <w:rsid w:val="008B1F20"/>
    <w:rsid w:val="00985258"/>
    <w:rsid w:val="009A742B"/>
    <w:rsid w:val="00AA2BB6"/>
    <w:rsid w:val="00AB74A5"/>
    <w:rsid w:val="00BD003F"/>
    <w:rsid w:val="00BF2090"/>
    <w:rsid w:val="00CD1A60"/>
    <w:rsid w:val="00CD6CD8"/>
    <w:rsid w:val="00D01E25"/>
    <w:rsid w:val="00DB47F0"/>
    <w:rsid w:val="00E21CF1"/>
    <w:rsid w:val="00F46E8C"/>
    <w:rsid w:val="00FF1467"/>
    <w:rsid w:val="01355A06"/>
    <w:rsid w:val="01734AF6"/>
    <w:rsid w:val="0196037C"/>
    <w:rsid w:val="028A7FEA"/>
    <w:rsid w:val="03302D6B"/>
    <w:rsid w:val="03665F20"/>
    <w:rsid w:val="04177BF6"/>
    <w:rsid w:val="047B2E72"/>
    <w:rsid w:val="04D602A6"/>
    <w:rsid w:val="050B0BED"/>
    <w:rsid w:val="05C02A4C"/>
    <w:rsid w:val="063D20F3"/>
    <w:rsid w:val="06E62ED8"/>
    <w:rsid w:val="07097385"/>
    <w:rsid w:val="075304A3"/>
    <w:rsid w:val="076B5D30"/>
    <w:rsid w:val="07B20800"/>
    <w:rsid w:val="07B43C82"/>
    <w:rsid w:val="089F5093"/>
    <w:rsid w:val="08BB6D1C"/>
    <w:rsid w:val="09914F91"/>
    <w:rsid w:val="0A5D3F1B"/>
    <w:rsid w:val="0C1E2141"/>
    <w:rsid w:val="0C764837"/>
    <w:rsid w:val="0CBA7932"/>
    <w:rsid w:val="0D527B25"/>
    <w:rsid w:val="0E4B1F6C"/>
    <w:rsid w:val="0E4C79AC"/>
    <w:rsid w:val="0E922C99"/>
    <w:rsid w:val="0EF96939"/>
    <w:rsid w:val="0EFB504B"/>
    <w:rsid w:val="0F1E3A3C"/>
    <w:rsid w:val="0F46302A"/>
    <w:rsid w:val="10465BFC"/>
    <w:rsid w:val="10A542F1"/>
    <w:rsid w:val="11337199"/>
    <w:rsid w:val="113A0FF9"/>
    <w:rsid w:val="115879F7"/>
    <w:rsid w:val="11CE1FFC"/>
    <w:rsid w:val="129C61FC"/>
    <w:rsid w:val="13887652"/>
    <w:rsid w:val="13D670B5"/>
    <w:rsid w:val="15295081"/>
    <w:rsid w:val="153A54AD"/>
    <w:rsid w:val="156849E6"/>
    <w:rsid w:val="15703657"/>
    <w:rsid w:val="15BD0006"/>
    <w:rsid w:val="15CA56A5"/>
    <w:rsid w:val="16522F7B"/>
    <w:rsid w:val="17B82C68"/>
    <w:rsid w:val="18210FBB"/>
    <w:rsid w:val="18944305"/>
    <w:rsid w:val="18957F64"/>
    <w:rsid w:val="18B60591"/>
    <w:rsid w:val="190E17F8"/>
    <w:rsid w:val="19682924"/>
    <w:rsid w:val="19840F81"/>
    <w:rsid w:val="1A64448C"/>
    <w:rsid w:val="1AC53C68"/>
    <w:rsid w:val="1AE9282A"/>
    <w:rsid w:val="1B081595"/>
    <w:rsid w:val="1B2C1F59"/>
    <w:rsid w:val="1C643FC0"/>
    <w:rsid w:val="1DC27882"/>
    <w:rsid w:val="1DD817A3"/>
    <w:rsid w:val="1E162AB5"/>
    <w:rsid w:val="1E394F72"/>
    <w:rsid w:val="1E953FAB"/>
    <w:rsid w:val="20777E78"/>
    <w:rsid w:val="22035919"/>
    <w:rsid w:val="22205BD5"/>
    <w:rsid w:val="22237677"/>
    <w:rsid w:val="23147559"/>
    <w:rsid w:val="23E8714A"/>
    <w:rsid w:val="24A836EA"/>
    <w:rsid w:val="24DA7648"/>
    <w:rsid w:val="25F77B32"/>
    <w:rsid w:val="26992169"/>
    <w:rsid w:val="26F926A9"/>
    <w:rsid w:val="274D66FD"/>
    <w:rsid w:val="27B2765E"/>
    <w:rsid w:val="288A549A"/>
    <w:rsid w:val="28B67965"/>
    <w:rsid w:val="2A603415"/>
    <w:rsid w:val="2A905B17"/>
    <w:rsid w:val="2AAA02EC"/>
    <w:rsid w:val="2AD8162B"/>
    <w:rsid w:val="2C8B2C0D"/>
    <w:rsid w:val="2C9469F7"/>
    <w:rsid w:val="2DF03AD9"/>
    <w:rsid w:val="2E9170B2"/>
    <w:rsid w:val="2ECB1F52"/>
    <w:rsid w:val="2FD42B3E"/>
    <w:rsid w:val="2FD96757"/>
    <w:rsid w:val="303A5B42"/>
    <w:rsid w:val="30483C2B"/>
    <w:rsid w:val="30745E71"/>
    <w:rsid w:val="30DE3A8E"/>
    <w:rsid w:val="31763E15"/>
    <w:rsid w:val="324816AC"/>
    <w:rsid w:val="327A50A3"/>
    <w:rsid w:val="32E9347D"/>
    <w:rsid w:val="33E20712"/>
    <w:rsid w:val="34903901"/>
    <w:rsid w:val="34B131DF"/>
    <w:rsid w:val="34EE68FD"/>
    <w:rsid w:val="3517448E"/>
    <w:rsid w:val="3545726B"/>
    <w:rsid w:val="36AF2F42"/>
    <w:rsid w:val="374B69D2"/>
    <w:rsid w:val="383434B5"/>
    <w:rsid w:val="3884627E"/>
    <w:rsid w:val="39795BF0"/>
    <w:rsid w:val="39925A0B"/>
    <w:rsid w:val="39BB58E5"/>
    <w:rsid w:val="39BC06D2"/>
    <w:rsid w:val="3A0162E7"/>
    <w:rsid w:val="3A1B7789"/>
    <w:rsid w:val="3A313AC7"/>
    <w:rsid w:val="3A6C7D33"/>
    <w:rsid w:val="3CDC0C53"/>
    <w:rsid w:val="3CF04010"/>
    <w:rsid w:val="3D237FCF"/>
    <w:rsid w:val="3E0F2916"/>
    <w:rsid w:val="3EAB7C4A"/>
    <w:rsid w:val="3FD212F7"/>
    <w:rsid w:val="401B0CFB"/>
    <w:rsid w:val="40A82F96"/>
    <w:rsid w:val="414433ED"/>
    <w:rsid w:val="415E74E2"/>
    <w:rsid w:val="416B5815"/>
    <w:rsid w:val="417A46F3"/>
    <w:rsid w:val="417F3C5A"/>
    <w:rsid w:val="422E2862"/>
    <w:rsid w:val="42BC31F8"/>
    <w:rsid w:val="437D4EAC"/>
    <w:rsid w:val="43962A60"/>
    <w:rsid w:val="43B83290"/>
    <w:rsid w:val="449B532B"/>
    <w:rsid w:val="44CA58D1"/>
    <w:rsid w:val="453B1145"/>
    <w:rsid w:val="457D1124"/>
    <w:rsid w:val="45D71BE1"/>
    <w:rsid w:val="46620A2B"/>
    <w:rsid w:val="473C766C"/>
    <w:rsid w:val="47480690"/>
    <w:rsid w:val="474E1FB4"/>
    <w:rsid w:val="48555D89"/>
    <w:rsid w:val="48893AEF"/>
    <w:rsid w:val="488A4FD3"/>
    <w:rsid w:val="496D3273"/>
    <w:rsid w:val="49E17F50"/>
    <w:rsid w:val="4A8475BC"/>
    <w:rsid w:val="4ABE55D1"/>
    <w:rsid w:val="4AE13FBD"/>
    <w:rsid w:val="4B014EA7"/>
    <w:rsid w:val="4B2B06ED"/>
    <w:rsid w:val="4B4B2BEA"/>
    <w:rsid w:val="4C84732C"/>
    <w:rsid w:val="4C974A67"/>
    <w:rsid w:val="4D101B1C"/>
    <w:rsid w:val="4E6C5FDF"/>
    <w:rsid w:val="4F6304B5"/>
    <w:rsid w:val="4FE62AB8"/>
    <w:rsid w:val="507F3642"/>
    <w:rsid w:val="51120AFC"/>
    <w:rsid w:val="51122CF9"/>
    <w:rsid w:val="51920389"/>
    <w:rsid w:val="51CB60FA"/>
    <w:rsid w:val="51DF6DBC"/>
    <w:rsid w:val="528B6682"/>
    <w:rsid w:val="52920AA5"/>
    <w:rsid w:val="531035C5"/>
    <w:rsid w:val="53760DB1"/>
    <w:rsid w:val="54E928AB"/>
    <w:rsid w:val="5513647E"/>
    <w:rsid w:val="553123A6"/>
    <w:rsid w:val="5647618E"/>
    <w:rsid w:val="56806A2A"/>
    <w:rsid w:val="568E2680"/>
    <w:rsid w:val="569731C5"/>
    <w:rsid w:val="56B3225E"/>
    <w:rsid w:val="573B125C"/>
    <w:rsid w:val="584C7F58"/>
    <w:rsid w:val="59180CCB"/>
    <w:rsid w:val="592C76B1"/>
    <w:rsid w:val="59831712"/>
    <w:rsid w:val="59836C07"/>
    <w:rsid w:val="59F82397"/>
    <w:rsid w:val="5A5316D6"/>
    <w:rsid w:val="5B0A3FA5"/>
    <w:rsid w:val="5BA31F28"/>
    <w:rsid w:val="5BFE2B66"/>
    <w:rsid w:val="5C142F96"/>
    <w:rsid w:val="5CAE6C20"/>
    <w:rsid w:val="5D227EB8"/>
    <w:rsid w:val="5E394F39"/>
    <w:rsid w:val="5F846C01"/>
    <w:rsid w:val="5F9E4263"/>
    <w:rsid w:val="605519B4"/>
    <w:rsid w:val="615C617B"/>
    <w:rsid w:val="61A96677"/>
    <w:rsid w:val="630466E2"/>
    <w:rsid w:val="64115275"/>
    <w:rsid w:val="64415BC7"/>
    <w:rsid w:val="64591F91"/>
    <w:rsid w:val="64736BB4"/>
    <w:rsid w:val="64C91929"/>
    <w:rsid w:val="65077CA5"/>
    <w:rsid w:val="6511480A"/>
    <w:rsid w:val="6593388A"/>
    <w:rsid w:val="66691EF9"/>
    <w:rsid w:val="667B6A22"/>
    <w:rsid w:val="66A3661B"/>
    <w:rsid w:val="66C217FF"/>
    <w:rsid w:val="66CC0491"/>
    <w:rsid w:val="67707672"/>
    <w:rsid w:val="67C6360A"/>
    <w:rsid w:val="686778BD"/>
    <w:rsid w:val="68A43918"/>
    <w:rsid w:val="694F2547"/>
    <w:rsid w:val="69C158EA"/>
    <w:rsid w:val="69EF2270"/>
    <w:rsid w:val="69F26746"/>
    <w:rsid w:val="6A3159E0"/>
    <w:rsid w:val="6AC47631"/>
    <w:rsid w:val="6AD50F6A"/>
    <w:rsid w:val="6B331524"/>
    <w:rsid w:val="6B5F3467"/>
    <w:rsid w:val="6B6C3F38"/>
    <w:rsid w:val="6C055755"/>
    <w:rsid w:val="6C540022"/>
    <w:rsid w:val="6C9C62CD"/>
    <w:rsid w:val="6D0271B0"/>
    <w:rsid w:val="6D364984"/>
    <w:rsid w:val="6D9B1086"/>
    <w:rsid w:val="6DEA7A44"/>
    <w:rsid w:val="6E455263"/>
    <w:rsid w:val="6E957B35"/>
    <w:rsid w:val="6F192986"/>
    <w:rsid w:val="6F4621AC"/>
    <w:rsid w:val="6FBF4868"/>
    <w:rsid w:val="70364CD4"/>
    <w:rsid w:val="70384133"/>
    <w:rsid w:val="704B20C9"/>
    <w:rsid w:val="707F1323"/>
    <w:rsid w:val="716034C9"/>
    <w:rsid w:val="72923F41"/>
    <w:rsid w:val="72B66F06"/>
    <w:rsid w:val="736B594D"/>
    <w:rsid w:val="73740442"/>
    <w:rsid w:val="73855407"/>
    <w:rsid w:val="738E6493"/>
    <w:rsid w:val="74C4259A"/>
    <w:rsid w:val="751B7879"/>
    <w:rsid w:val="760A7737"/>
    <w:rsid w:val="76762DBE"/>
    <w:rsid w:val="76860FD6"/>
    <w:rsid w:val="76DE4289"/>
    <w:rsid w:val="77C02301"/>
    <w:rsid w:val="77E84172"/>
    <w:rsid w:val="78221C86"/>
    <w:rsid w:val="78866A96"/>
    <w:rsid w:val="79142987"/>
    <w:rsid w:val="79431C46"/>
    <w:rsid w:val="7A3E1AFD"/>
    <w:rsid w:val="7B021805"/>
    <w:rsid w:val="7CDE6EF7"/>
    <w:rsid w:val="7D6A34CB"/>
    <w:rsid w:val="7D853BB2"/>
    <w:rsid w:val="7E2D05A2"/>
    <w:rsid w:val="7FA0782D"/>
    <w:rsid w:val="7FA23F33"/>
    <w:rsid w:val="7FB922F0"/>
    <w:rsid w:val="7FD22845"/>
    <w:rsid w:val="7FF92B2D"/>
    <w:rsid w:val="7FFB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D52FE1"/>
  <w15:docId w15:val="{462171CF-94F1-45E7-BFC0-4441ECD5E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Arial Unicode MS"/>
      <w:sz w:val="24"/>
      <w:szCs w:val="24"/>
      <w:lang w:eastAsia="en-US"/>
    </w:rPr>
  </w:style>
  <w:style w:type="paragraph" w:styleId="6">
    <w:name w:val="heading 6"/>
    <w:basedOn w:val="a"/>
    <w:next w:val="a"/>
    <w:uiPriority w:val="9"/>
    <w:semiHidden/>
    <w:unhideWhenUsed/>
    <w:qFormat/>
    <w:pPr>
      <w:spacing w:beforeAutospacing="1" w:afterAutospacing="1"/>
      <w:outlineLvl w:val="5"/>
    </w:pPr>
    <w:rPr>
      <w:rFonts w:ascii="宋体" w:eastAsia="宋体" w:hAnsi="宋体" w:hint="eastAsia"/>
      <w:b/>
      <w:bCs/>
      <w:sz w:val="15"/>
      <w:szCs w:val="15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semiHidden/>
    <w:unhideWhenUsed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Normal (Web)"/>
    <w:basedOn w:val="a"/>
    <w:uiPriority w:val="99"/>
    <w:semiHidden/>
    <w:unhideWhenUsed/>
    <w:qFormat/>
    <w:pPr>
      <w:spacing w:beforeAutospacing="1" w:afterAutospacing="1"/>
    </w:pPr>
    <w:rPr>
      <w:lang w:eastAsia="zh-CN"/>
    </w:rPr>
  </w:style>
  <w:style w:type="character" w:styleId="a5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6">
    <w:name w:val="页眉与页脚"/>
    <w:qFormat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A7">
    <w:name w:val="正文 A"/>
    <w:qFormat/>
    <w:pPr>
      <w:widowControl w:val="0"/>
      <w:jc w:val="both"/>
    </w:pPr>
    <w:rPr>
      <w:rFonts w:ascii="Arial Unicode MS" w:eastAsia="Calibri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A">
    <w:name w:val="正文 A A"/>
    <w:qFormat/>
    <w:pPr>
      <w:widowControl w:val="0"/>
      <w:jc w:val="both"/>
    </w:pPr>
    <w:rPr>
      <w:rFonts w:ascii="Arial Unicode MS" w:eastAsia="Arial Unicode MS" w:hAnsi="Arial Unicode MS" w:cs="Arial Unicode MS"/>
      <w:color w:val="000000"/>
      <w:sz w:val="22"/>
      <w:szCs w:val="22"/>
      <w:u w:color="000000"/>
      <w:lang w:val="zh-TW" w:eastAsia="zh-TW"/>
    </w:rPr>
  </w:style>
  <w:style w:type="paragraph" w:customStyle="1" w:styleId="B">
    <w:name w:val="正文 B"/>
    <w:qFormat/>
    <w:pPr>
      <w:widowControl w:val="0"/>
      <w:spacing w:before="160"/>
      <w:jc w:val="both"/>
    </w:pPr>
    <w:rPr>
      <w:rFonts w:ascii="Arial Unicode MS" w:eastAsia="Arial Unicode MS" w:hAnsi="Arial Unicode MS" w:cs="Arial Unicode MS"/>
      <w:color w:val="000000"/>
      <w:sz w:val="24"/>
      <w:szCs w:val="24"/>
      <w:u w:color="000000"/>
      <w:lang w:val="zh-TW" w:eastAsia="zh-TW"/>
    </w:rPr>
  </w:style>
  <w:style w:type="paragraph" w:customStyle="1" w:styleId="A8">
    <w:name w:val="默认 A"/>
    <w:qFormat/>
    <w:pPr>
      <w:widowControl w:val="0"/>
      <w:spacing w:before="160"/>
      <w:jc w:val="both"/>
    </w:pPr>
    <w:rPr>
      <w:rFonts w:ascii="Arial Unicode MS" w:eastAsia="Arial Unicode MS" w:hAnsi="Arial Unicode MS" w:cs="Arial Unicode MS" w:hint="eastAsia"/>
      <w:color w:val="000000"/>
      <w:sz w:val="24"/>
      <w:szCs w:val="24"/>
      <w:u w:color="000000"/>
      <w:lang w:val="zh-TW" w:eastAsia="zh-TW"/>
    </w:rPr>
  </w:style>
  <w:style w:type="paragraph" w:customStyle="1" w:styleId="a9">
    <w:name w:val="默认"/>
    <w:qFormat/>
    <w:pPr>
      <w:framePr w:wrap="around" w:hAnchor="text" w:y="1"/>
    </w:pPr>
    <w:rPr>
      <w:rFonts w:ascii="Arial Unicode MS" w:eastAsia="Helvetica Neue" w:hAnsi="Arial Unicode MS" w:cs="Arial Unicode MS" w:hint="eastAsia"/>
      <w:color w:val="000000"/>
      <w:sz w:val="22"/>
      <w:szCs w:val="22"/>
      <w:lang w:val="zh-CN"/>
    </w:rPr>
  </w:style>
  <w:style w:type="character" w:customStyle="1" w:styleId="NormalCharacter">
    <w:name w:val="NormalCharacter"/>
    <w:qFormat/>
    <w:rPr>
      <w:rFonts w:ascii="Times New Roman" w:eastAsia="宋体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194</Words>
  <Characters>1109</Characters>
  <Application>Microsoft Office Word</Application>
  <DocSecurity>0</DocSecurity>
  <Lines>9</Lines>
  <Paragraphs>2</Paragraphs>
  <ScaleCrop>false</ScaleCrop>
  <Company>学习共同体研究院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zize.chen</dc:creator>
  <cp:lastModifiedBy>闫 学忠</cp:lastModifiedBy>
  <cp:revision>8</cp:revision>
  <dcterms:created xsi:type="dcterms:W3CDTF">2021-06-21T08:39:00Z</dcterms:created>
  <dcterms:modified xsi:type="dcterms:W3CDTF">2021-06-24T08:48:00Z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906B37D09E714F149821D3ECACC0F5AF</vt:lpwstr>
  </property>
</Properties>
</file>