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20" w:lineRule="exact"/>
        <w:jc w:val="center"/>
        <w:rPr>
          <w:rFonts w:ascii="方正小标宋简体" w:hAnsi="方正小标宋简体"/>
          <w:bCs/>
          <w:color w:val="000000"/>
          <w:kern w:val="0"/>
          <w:sz w:val="44"/>
          <w:szCs w:val="44"/>
        </w:rPr>
      </w:pPr>
      <w:r>
        <w:rPr>
          <w:rFonts w:ascii="方正小标宋简体" w:hAnsi="方正小标宋简体"/>
          <w:bCs/>
          <w:color w:val="000000"/>
          <w:kern w:val="0"/>
          <w:sz w:val="44"/>
          <w:szCs w:val="44"/>
        </w:rPr>
        <w:t>三亚市</w:t>
      </w:r>
      <w:r>
        <w:rPr>
          <w:rFonts w:hint="eastAsia" w:ascii="方正小标宋简体" w:hAnsi="方正小标宋简体"/>
          <w:bCs/>
          <w:color w:val="000000"/>
          <w:kern w:val="0"/>
          <w:sz w:val="44"/>
          <w:szCs w:val="44"/>
        </w:rPr>
        <w:t>乡镇</w:t>
      </w:r>
      <w:r>
        <w:rPr>
          <w:rFonts w:ascii="方正小标宋简体" w:hAnsi="方正小标宋简体"/>
          <w:bCs/>
          <w:color w:val="000000"/>
          <w:kern w:val="0"/>
          <w:sz w:val="44"/>
          <w:szCs w:val="44"/>
        </w:rPr>
        <w:t>小学</w:t>
      </w:r>
      <w:r>
        <w:rPr>
          <w:rFonts w:hint="eastAsia" w:ascii="方正小标宋简体" w:hAnsi="方正小标宋简体"/>
          <w:bCs/>
          <w:color w:val="000000"/>
          <w:kern w:val="0"/>
          <w:sz w:val="44"/>
          <w:szCs w:val="44"/>
        </w:rPr>
        <w:t>田园</w:t>
      </w:r>
      <w:r>
        <w:rPr>
          <w:rFonts w:ascii="方正小标宋简体" w:hAnsi="方正小标宋简体"/>
          <w:bCs/>
          <w:color w:val="000000"/>
          <w:kern w:val="0"/>
          <w:sz w:val="44"/>
          <w:szCs w:val="44"/>
        </w:rPr>
        <w:t>课程建设项目</w:t>
      </w:r>
    </w:p>
    <w:p>
      <w:pPr>
        <w:autoSpaceDE w:val="0"/>
        <w:spacing w:line="520" w:lineRule="exact"/>
        <w:jc w:val="center"/>
        <w:rPr>
          <w:rFonts w:ascii="方正小标宋简体" w:hAnsi="方正小标宋简体"/>
          <w:bCs/>
          <w:color w:val="000000"/>
          <w:kern w:val="0"/>
          <w:sz w:val="44"/>
          <w:szCs w:val="44"/>
        </w:rPr>
      </w:pPr>
      <w:r>
        <w:rPr>
          <w:rFonts w:ascii="方正小标宋简体" w:hAnsi="方正小标宋简体"/>
          <w:bCs/>
          <w:color w:val="000000"/>
          <w:kern w:val="0"/>
          <w:sz w:val="44"/>
          <w:szCs w:val="44"/>
        </w:rPr>
        <w:t>2021年度实施方案</w:t>
      </w:r>
    </w:p>
    <w:p>
      <w:pPr>
        <w:autoSpaceDE w:val="0"/>
        <w:spacing w:line="520" w:lineRule="exact"/>
        <w:ind w:firstLine="640" w:firstLineChars="200"/>
        <w:rPr>
          <w:rFonts w:ascii="仿宋_GB2312" w:hAnsi="仿宋_GB2312"/>
          <w:bCs/>
          <w:color w:val="000000"/>
          <w:kern w:val="0"/>
          <w:sz w:val="32"/>
          <w:szCs w:val="32"/>
        </w:rPr>
      </w:pPr>
      <w:r>
        <w:rPr>
          <w:rFonts w:ascii="仿宋_GB2312" w:hAnsi="仿宋_GB2312"/>
          <w:bCs/>
          <w:color w:val="000000"/>
          <w:kern w:val="0"/>
          <w:sz w:val="32"/>
          <w:szCs w:val="32"/>
        </w:rPr>
        <w:t xml:space="preserve"> </w:t>
      </w:r>
    </w:p>
    <w:p>
      <w:pPr>
        <w:spacing w:line="360" w:lineRule="auto"/>
        <w:ind w:firstLine="560"/>
        <w:jc w:val="left"/>
        <w:rPr>
          <w:rFonts w:ascii="仿宋_GB2312" w:hAnsi="仿宋_GB2312"/>
          <w:sz w:val="32"/>
          <w:szCs w:val="32"/>
        </w:rPr>
      </w:pPr>
      <w:r>
        <w:rPr>
          <w:rFonts w:hint="eastAsia" w:ascii="仿宋_GB2312" w:hAnsi="仿宋_GB2312"/>
          <w:sz w:val="32"/>
          <w:szCs w:val="32"/>
        </w:rPr>
        <w:t>为了更好地推广应用基础教育国家级优秀教学成果“田园课程”，确保基础教育国家级优秀教学成果“田园课程”在国家推广应用示范区三亚市真正落地，以点带面促进我市乡镇小学教育教学质量提升，更好地发挥田园课程实践在小学全科教师培训、学生综合素养提升和促进乡</w:t>
      </w:r>
      <w:r>
        <w:rPr>
          <w:rFonts w:hint="eastAsia" w:ascii="仿宋_GB2312" w:hAnsi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/>
          <w:sz w:val="32"/>
          <w:szCs w:val="32"/>
        </w:rPr>
        <w:t>小学自主变革等方面的作用，特制定本年度实施方案。</w:t>
      </w:r>
    </w:p>
    <w:p>
      <w:pPr>
        <w:autoSpaceDE w:val="0"/>
        <w:spacing w:line="600" w:lineRule="exact"/>
        <w:ind w:firstLine="640" w:firstLineChars="200"/>
        <w:rPr>
          <w:rFonts w:ascii="黑体" w:hAnsi="黑体" w:eastAsia="黑体"/>
          <w:color w:val="0000FF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一、工作目标</w:t>
      </w:r>
    </w:p>
    <w:p>
      <w:pPr>
        <w:spacing w:line="360" w:lineRule="auto"/>
        <w:ind w:firstLine="640" w:firstLineChars="200"/>
        <w:jc w:val="left"/>
        <w:rPr>
          <w:rFonts w:ascii="仿宋_GB2312" w:hAnsi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/>
          <w:sz w:val="32"/>
          <w:szCs w:val="32"/>
        </w:rPr>
        <w:t>预期目标</w:t>
      </w:r>
      <w:r>
        <w:rPr>
          <w:rFonts w:hint="eastAsia" w:ascii="楷体" w:hAnsi="楷体" w:eastAsia="楷体"/>
          <w:sz w:val="32"/>
          <w:szCs w:val="32"/>
          <w:lang w:eastAsia="zh-CN"/>
        </w:rPr>
        <w:t>。</w:t>
      </w:r>
      <w:r>
        <w:rPr>
          <w:rFonts w:hint="eastAsia" w:ascii="仿宋_GB2312" w:hAnsi="仿宋_GB2312"/>
          <w:sz w:val="32"/>
          <w:szCs w:val="32"/>
          <w:lang w:eastAsia="zh-CN"/>
        </w:rPr>
        <w:t>以</w:t>
      </w:r>
      <w:r>
        <w:rPr>
          <w:rFonts w:hint="eastAsia" w:ascii="仿宋_GB2312" w:hAnsi="仿宋_GB2312"/>
          <w:sz w:val="32"/>
          <w:szCs w:val="32"/>
        </w:rPr>
        <w:t>三亚市为国家</w:t>
      </w:r>
      <w:r>
        <w:rPr>
          <w:rFonts w:hint="eastAsia" w:ascii="仿宋_GB2312" w:hAnsi="仿宋_GB2312"/>
          <w:sz w:val="32"/>
          <w:szCs w:val="32"/>
          <w:lang w:eastAsia="zh-CN"/>
        </w:rPr>
        <w:t>基础教育成果</w:t>
      </w:r>
      <w:r>
        <w:rPr>
          <w:rFonts w:hint="eastAsia" w:ascii="仿宋_GB2312" w:hAnsi="仿宋_GB2312"/>
          <w:sz w:val="32"/>
          <w:szCs w:val="32"/>
        </w:rPr>
        <w:t>推广应用示范区</w:t>
      </w:r>
      <w:r>
        <w:rPr>
          <w:rFonts w:hint="eastAsia" w:ascii="仿宋_GB2312" w:hAnsi="仿宋_GB2312"/>
          <w:sz w:val="32"/>
          <w:szCs w:val="32"/>
          <w:lang w:eastAsia="zh-CN"/>
        </w:rPr>
        <w:t>为契机，我市</w:t>
      </w:r>
      <w:r>
        <w:rPr>
          <w:rFonts w:hint="eastAsia" w:ascii="仿宋_GB2312" w:hAnsi="仿宋_GB2312"/>
          <w:sz w:val="32"/>
          <w:szCs w:val="32"/>
        </w:rPr>
        <w:t>打造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/>
          <w:sz w:val="32"/>
          <w:szCs w:val="32"/>
        </w:rPr>
        <w:t>0所田园课程推广实践</w:t>
      </w:r>
      <w:r>
        <w:rPr>
          <w:rFonts w:hint="eastAsia" w:ascii="仿宋_GB2312" w:hAnsi="仿宋_GB2312"/>
          <w:sz w:val="32"/>
          <w:szCs w:val="32"/>
          <w:lang w:eastAsia="zh-CN"/>
        </w:rPr>
        <w:t>示范</w:t>
      </w:r>
      <w:r>
        <w:rPr>
          <w:rFonts w:hint="eastAsia" w:ascii="仿宋_GB2312" w:hAnsi="仿宋_GB2312"/>
          <w:sz w:val="32"/>
          <w:szCs w:val="32"/>
        </w:rPr>
        <w:t>学校</w:t>
      </w:r>
      <w:r>
        <w:rPr>
          <w:rFonts w:hint="eastAsia" w:ascii="仿宋_GB2312" w:hAnsi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/>
          <w:sz w:val="32"/>
          <w:szCs w:val="32"/>
        </w:rPr>
        <w:t>以田园课程建设为抓手，以点带面推动乡</w:t>
      </w:r>
      <w:r>
        <w:rPr>
          <w:rFonts w:hint="eastAsia" w:ascii="仿宋_GB2312" w:hAnsi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/>
          <w:sz w:val="32"/>
          <w:szCs w:val="32"/>
        </w:rPr>
        <w:t>小学课堂教学改革、教师专业成长、教学质量提高等方面有显著的成效。</w:t>
      </w:r>
    </w:p>
    <w:p>
      <w:pPr>
        <w:spacing w:line="360" w:lineRule="auto"/>
        <w:ind w:firstLine="640" w:firstLineChars="200"/>
        <w:jc w:val="left"/>
        <w:rPr>
          <w:rFonts w:ascii="仿宋_GB2312" w:hAnsi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/>
          <w:sz w:val="32"/>
          <w:szCs w:val="32"/>
        </w:rPr>
        <w:t>阶段性目标</w:t>
      </w:r>
      <w:r>
        <w:rPr>
          <w:rFonts w:hint="eastAsia" w:ascii="楷体" w:hAnsi="楷体" w:eastAsia="楷体"/>
          <w:sz w:val="32"/>
          <w:szCs w:val="32"/>
          <w:lang w:eastAsia="zh-CN"/>
        </w:rPr>
        <w:t>。</w:t>
      </w:r>
      <w:r>
        <w:rPr>
          <w:rFonts w:hint="eastAsia" w:ascii="仿宋_GB2312" w:hAnsi="仿宋_GB2312"/>
          <w:sz w:val="32"/>
          <w:szCs w:val="32"/>
        </w:rPr>
        <w:t>指导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/>
          <w:sz w:val="32"/>
          <w:szCs w:val="32"/>
        </w:rPr>
        <w:t>所田园课程推广实践</w:t>
      </w:r>
      <w:r>
        <w:rPr>
          <w:rFonts w:hint="eastAsia" w:ascii="仿宋_GB2312" w:hAnsi="仿宋_GB2312"/>
          <w:sz w:val="32"/>
          <w:szCs w:val="32"/>
          <w:lang w:eastAsia="zh-CN"/>
        </w:rPr>
        <w:t>示范</w:t>
      </w:r>
      <w:r>
        <w:rPr>
          <w:rFonts w:hint="eastAsia" w:ascii="仿宋_GB2312" w:hAnsi="仿宋_GB2312"/>
          <w:sz w:val="32"/>
          <w:szCs w:val="32"/>
        </w:rPr>
        <w:t>学校在课程建设、课堂改革和教师研修三个方面着力，以课程建设推动课堂改革和教师研修同步发展，通过“小学语文、数学、英语国家课程田园化实施和田园资源课程化运用、基于田园资源的主题项目学习”三条通道，逐步引领学校不断走向自主变革之路。</w:t>
      </w:r>
    </w:p>
    <w:p>
      <w:pPr>
        <w:autoSpaceDE w:val="0"/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二、具体工作</w:t>
      </w:r>
    </w:p>
    <w:p>
      <w:pPr>
        <w:autoSpaceDE w:val="0"/>
        <w:spacing w:line="600" w:lineRule="exact"/>
        <w:ind w:firstLine="480"/>
        <w:rPr>
          <w:rFonts w:hint="eastAsia" w:ascii="黑体" w:hAnsi="黑体" w:eastAsia="黑体"/>
          <w:sz w:val="32"/>
          <w:szCs w:val="32"/>
        </w:rPr>
      </w:pPr>
    </w:p>
    <w:p>
      <w:pPr>
        <w:autoSpaceDE w:val="0"/>
        <w:spacing w:line="600" w:lineRule="exact"/>
        <w:ind w:firstLine="480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pPr w:leftFromText="180" w:rightFromText="180" w:vertAnchor="text" w:horzAnchor="page" w:tblpX="1860" w:tblpY="322"/>
        <w:tblOverlap w:val="never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3969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活动时间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活动内容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参加人员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 xml:space="preserve"> 前期准备阶段（2021年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1月至3月）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遴选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学校，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组建管理团队和专家指导团队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pStyle w:val="2"/>
              <w:spacing w:before="0" w:beforeAutospacing="0" w:after="0" w:afterAutospacing="0"/>
              <w:ind w:left="220" w:hanging="220" w:hangingChars="10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32"/>
                <w:szCs w:val="32"/>
              </w:rPr>
            </w:pPr>
            <w:r>
              <w:rPr>
                <w:rFonts w:hint="eastAsia"/>
                <w:sz w:val="22"/>
              </w:rPr>
              <w:t>田园课程实践推广专题研讨会（从田园课程架构、实施方案撰写、实施路径设计等方面进行研讨并形成推广实施指南）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项目推广领导小组、专家指导组、项目协调组全体人员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 w:val="0"/>
                <w:bCs/>
                <w:sz w:val="32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32"/>
                <w:szCs w:val="32"/>
              </w:rPr>
              <w:t xml:space="preserve"> </w:t>
            </w:r>
          </w:p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</w:rPr>
              <w:t>琼中县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第一次集中培训（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2021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年3月）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田园课程实践推广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学校项目负责人集中培训（从田园课程架构、实施方案撰写、实施路径设计等进行操作培训）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专家指导组成员及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学校项目负责人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</w:p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</w:rPr>
              <w:t>琼中县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调研督导阶段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2021年4月至6月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对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10所</w:t>
            </w:r>
            <w:r>
              <w:rPr>
                <w:rFonts w:hint="eastAsia"/>
                <w:sz w:val="22"/>
                <w:szCs w:val="22"/>
              </w:rPr>
              <w:t>田园课程实践推广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</w:t>
            </w:r>
            <w:r>
              <w:rPr>
                <w:rFonts w:hint="eastAsia"/>
                <w:sz w:val="22"/>
                <w:szCs w:val="22"/>
                <w:lang w:eastAsia="zh-CN"/>
              </w:rPr>
              <w:t>进行教育教学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常规视导与课程建设调研指导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专家指导组成员及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学校项目负责人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/>
                <w:b w:val="0"/>
                <w:bCs/>
                <w:sz w:val="22"/>
                <w:szCs w:val="22"/>
              </w:rPr>
              <w:t>所田园课程推广实践</w:t>
            </w:r>
            <w:r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b w:val="0"/>
                <w:bCs/>
                <w:sz w:val="22"/>
                <w:szCs w:val="22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第二次集中培训（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2021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年7月）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专家组对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学校提交的田园课程架构及实施方案评鉴指导（第二次集中培训）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专家指导组成员及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学校项目负责人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</w:p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  <w:lang w:eastAsia="zh-CN"/>
              </w:rPr>
              <w:t>儋州市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岗位实践阶段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（2021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8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月至2021年12月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田园课程推广实践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学校启动田园课程实践（国家课程田园化实施、在地资源课程化运用、田园资源项目化学习）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学校项目负责人及所在学校课程团队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/>
                <w:b w:val="0"/>
                <w:bCs/>
                <w:sz w:val="22"/>
                <w:szCs w:val="22"/>
              </w:rPr>
              <w:t>所田园课程推广实践</w:t>
            </w:r>
            <w:r>
              <w:rPr>
                <w:rFonts w:hint="eastAsia"/>
                <w:b w:val="0"/>
                <w:bCs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b w:val="0"/>
                <w:bCs/>
                <w:sz w:val="22"/>
                <w:szCs w:val="22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交流研讨阶段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2021年10月至11月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开展田园课程教学实践研讨活动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专家指导组成员及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课程团队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  <w:lang w:eastAsia="zh-CN"/>
              </w:rPr>
              <w:t>天涯区白超小学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回访指导阶段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  <w:sz w:val="22"/>
                <w:szCs w:val="22"/>
              </w:rPr>
              <w:t>（2021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年11月至12月上旬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专家指导组深入学校现场诊断指导，对学校打造的田园课程基地进行评价验收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 w:val="0"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</w:rPr>
              <w:t>专家指导组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sz w:val="22"/>
                <w:szCs w:val="22"/>
              </w:rPr>
              <w:t>成员及基地学校课程团队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2"/>
                <w:szCs w:val="22"/>
              </w:rPr>
              <w:t>所田园课程推广实践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总结交流阶段</w:t>
            </w: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asciiTheme="minorEastAsia" w:hAnsiTheme="minorEastAsia" w:eastAsiaTheme="minorEastAsia"/>
                <w:sz w:val="22"/>
                <w:szCs w:val="22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第三次集中培训，2021年12月中旬</w:t>
            </w:r>
            <w:r>
              <w:rPr>
                <w:rFonts w:asciiTheme="minorEastAsia" w:hAnsiTheme="minorEastAsia" w:eastAsiaTheme="minorEastAsia"/>
                <w:sz w:val="22"/>
                <w:szCs w:val="22"/>
              </w:rPr>
              <w:t>）</w:t>
            </w:r>
          </w:p>
        </w:tc>
        <w:tc>
          <w:tcPr>
            <w:tcW w:w="396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b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召开现场会（</w:t>
            </w:r>
            <w:r>
              <w:rPr>
                <w:rFonts w:hint="eastAsia"/>
                <w:sz w:val="22"/>
                <w:szCs w:val="22"/>
              </w:rPr>
              <w:t>田园课程推广实践</w:t>
            </w:r>
            <w:r>
              <w:rPr>
                <w:rFonts w:hint="eastAsia"/>
                <w:sz w:val="22"/>
                <w:szCs w:val="22"/>
                <w:lang w:eastAsia="zh-CN"/>
              </w:rPr>
              <w:t>示范</w:t>
            </w:r>
            <w:r>
              <w:rPr>
                <w:rFonts w:hint="eastAsia"/>
                <w:sz w:val="22"/>
                <w:szCs w:val="22"/>
              </w:rPr>
              <w:t>学校阶段性实施进展情况汇报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559" w:type="dxa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田园课程推广实践学校项目负责人及项目领导小组、专家指导组、项目协调组全体成员</w:t>
            </w:r>
          </w:p>
        </w:tc>
        <w:tc>
          <w:tcPr>
            <w:tcW w:w="1701" w:type="dxa"/>
          </w:tcPr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地点待定</w:t>
            </w:r>
          </w:p>
          <w:p>
            <w:pPr>
              <w:pStyle w:val="2"/>
              <w:spacing w:before="0" w:beforeAutospacing="0" w:after="0" w:afterAutospacing="0"/>
              <w:ind w:firstLine="220" w:firstLineChars="100"/>
              <w:jc w:val="both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</w:tr>
    </w:tbl>
    <w:p>
      <w:pPr>
        <w:autoSpaceDE w:val="0"/>
        <w:spacing w:line="600" w:lineRule="exact"/>
        <w:ind w:firstLine="480"/>
        <w:rPr>
          <w:rFonts w:hint="eastAsia" w:ascii="黑体" w:hAnsi="黑体" w:eastAsia="黑体"/>
          <w:sz w:val="32"/>
          <w:szCs w:val="32"/>
        </w:rPr>
      </w:pPr>
    </w:p>
    <w:p>
      <w:pPr>
        <w:autoSpaceDE w:val="0"/>
        <w:spacing w:line="600" w:lineRule="exact"/>
        <w:ind w:firstLine="480"/>
        <w:rPr>
          <w:rFonts w:hint="eastAsia" w:ascii="黑体" w:hAnsi="黑体" w:eastAsia="黑体"/>
          <w:sz w:val="32"/>
          <w:szCs w:val="32"/>
        </w:rPr>
      </w:pPr>
    </w:p>
    <w:p>
      <w:pPr>
        <w:autoSpaceDE w:val="0"/>
        <w:spacing w:line="600" w:lineRule="exact"/>
        <w:ind w:firstLine="480"/>
        <w:rPr>
          <w:rFonts w:hint="eastAsia" w:ascii="黑体" w:hAnsi="黑体" w:eastAsia="黑体"/>
          <w:sz w:val="32"/>
          <w:szCs w:val="32"/>
        </w:rPr>
      </w:pPr>
    </w:p>
    <w:p>
      <w:pPr>
        <w:autoSpaceDE w:val="0"/>
        <w:spacing w:line="600" w:lineRule="exact"/>
        <w:ind w:firstLine="48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三、保障措施</w:t>
      </w:r>
    </w:p>
    <w:p>
      <w:pPr>
        <w:autoSpaceDE w:val="0"/>
        <w:spacing w:line="600" w:lineRule="exact"/>
        <w:ind w:firstLine="480"/>
        <w:rPr>
          <w:rFonts w:hint="eastAsia" w:ascii="仿宋_GB2312" w:hAnsi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（一）组织保障。</w:t>
      </w:r>
      <w:r>
        <w:rPr>
          <w:rFonts w:ascii="仿宋_GB2312" w:hAnsi="仿宋_GB2312"/>
          <w:sz w:val="32"/>
          <w:szCs w:val="32"/>
        </w:rPr>
        <w:t>成立三亚市</w:t>
      </w:r>
      <w:r>
        <w:rPr>
          <w:rFonts w:hint="eastAsia" w:ascii="仿宋_GB2312" w:hAnsi="仿宋_GB2312"/>
          <w:sz w:val="32"/>
          <w:szCs w:val="32"/>
          <w:lang w:eastAsia="zh-CN"/>
        </w:rPr>
        <w:t>乡镇</w:t>
      </w:r>
      <w:r>
        <w:rPr>
          <w:rFonts w:ascii="仿宋_GB2312" w:hAnsi="仿宋_GB2312"/>
          <w:sz w:val="32"/>
          <w:szCs w:val="32"/>
        </w:rPr>
        <w:t>小学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课程项目推进工作领导小组办公室，办公室设在教科研中心，具体负责我市</w:t>
      </w:r>
      <w:r>
        <w:rPr>
          <w:rFonts w:hint="eastAsia" w:ascii="仿宋_GB2312" w:hAnsi="仿宋_GB2312"/>
          <w:sz w:val="32"/>
          <w:szCs w:val="32"/>
          <w:lang w:eastAsia="zh-CN"/>
        </w:rPr>
        <w:t>乡镇</w:t>
      </w:r>
      <w:r>
        <w:rPr>
          <w:rFonts w:ascii="仿宋_GB2312" w:hAnsi="仿宋_GB2312"/>
          <w:sz w:val="32"/>
          <w:szCs w:val="32"/>
        </w:rPr>
        <w:t>小学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课程项目规划制定、推进和管理工作。办公室另设专家指导组，选聘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课程指导专家对全市</w:t>
      </w:r>
      <w:r>
        <w:rPr>
          <w:rFonts w:hint="eastAsia" w:ascii="仿宋_GB2312" w:hAnsi="仿宋_GB2312"/>
          <w:sz w:val="32"/>
          <w:szCs w:val="32"/>
          <w:lang w:val="en-US" w:eastAsia="zh-CN"/>
        </w:rPr>
        <w:t>10所</w:t>
      </w:r>
      <w:r>
        <w:rPr>
          <w:rFonts w:hint="eastAsia" w:ascii="仿宋_GB2312" w:hAnsi="仿宋_GB2312"/>
          <w:sz w:val="32"/>
          <w:szCs w:val="32"/>
        </w:rPr>
        <w:t>田园课程推广实践</w:t>
      </w:r>
      <w:r>
        <w:rPr>
          <w:rFonts w:hint="eastAsia" w:ascii="仿宋_GB2312" w:hAnsi="仿宋_GB2312"/>
          <w:sz w:val="32"/>
          <w:szCs w:val="32"/>
          <w:lang w:eastAsia="zh-CN"/>
        </w:rPr>
        <w:t>示范</w:t>
      </w:r>
      <w:r>
        <w:rPr>
          <w:rFonts w:hint="eastAsia" w:ascii="仿宋_GB2312" w:hAnsi="仿宋_GB2312"/>
          <w:sz w:val="32"/>
          <w:szCs w:val="32"/>
        </w:rPr>
        <w:t>学校</w:t>
      </w:r>
      <w:r>
        <w:rPr>
          <w:rFonts w:ascii="仿宋_GB2312" w:hAnsi="仿宋_GB2312"/>
          <w:sz w:val="32"/>
          <w:szCs w:val="32"/>
        </w:rPr>
        <w:t>进行培训和专业指导。</w:t>
      </w:r>
    </w:p>
    <w:p>
      <w:pPr>
        <w:autoSpaceDE w:val="0"/>
        <w:snapToGrid w:val="0"/>
        <w:spacing w:line="600" w:lineRule="exact"/>
        <w:ind w:firstLine="640" w:firstLineChars="200"/>
        <w:contextualSpacing/>
        <w:rPr>
          <w:rFonts w:ascii="仿宋_GB2312" w:hAnsi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（二）制度保障。</w:t>
      </w:r>
      <w:r>
        <w:rPr>
          <w:rFonts w:ascii="仿宋_GB2312" w:hAnsi="仿宋_GB2312"/>
          <w:sz w:val="32"/>
          <w:szCs w:val="32"/>
        </w:rPr>
        <w:t>实施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课程项目校长负责制。各个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课程实验学校负责人作为第一责任人，应本着高度负责的态度，组织学校课程团队，逐步完善各校的课程规划。建立健全项目推进工作巡查制度。我院将定期对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课程项目学校进行视导评估，及时发现问题，及时通报，限期整改，以保证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课程建设取得实质成效。</w:t>
      </w:r>
    </w:p>
    <w:p>
      <w:pPr>
        <w:autoSpaceDE w:val="0"/>
        <w:snapToGrid w:val="0"/>
        <w:spacing w:line="600" w:lineRule="exact"/>
        <w:ind w:firstLine="640" w:firstLineChars="200"/>
        <w:contextualSpacing/>
        <w:rPr>
          <w:rFonts w:ascii="仿宋_GB2312" w:hAnsi="仿宋_GB2312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（三）经费保障</w:t>
      </w:r>
      <w:r>
        <w:rPr>
          <w:rFonts w:ascii="仿宋_GB2312" w:hAnsi="仿宋_GB2312"/>
          <w:sz w:val="32"/>
          <w:szCs w:val="32"/>
        </w:rPr>
        <w:t>。</w:t>
      </w:r>
      <w:ins w:id="0" w:author="不错" w:date="2021-09-22T08:28:44Z">
        <w:r>
          <w:rPr>
            <w:rFonts w:hint="eastAsia" w:ascii="仿宋_GB2312" w:hAnsi="仿宋_GB2312"/>
            <w:sz w:val="32"/>
            <w:szCs w:val="32"/>
            <w:lang w:eastAsia="zh-CN"/>
          </w:rPr>
          <w:t>我</w:t>
        </w:r>
      </w:ins>
      <w:ins w:id="1" w:author="不错" w:date="2021-09-22T08:28:45Z">
        <w:r>
          <w:rPr>
            <w:rFonts w:hint="eastAsia" w:ascii="仿宋_GB2312" w:hAnsi="仿宋_GB2312"/>
            <w:sz w:val="32"/>
            <w:szCs w:val="32"/>
            <w:lang w:eastAsia="zh-CN"/>
          </w:rPr>
          <w:t>院</w:t>
        </w:r>
      </w:ins>
      <w:ins w:id="2" w:author="不错" w:date="2021-09-22T08:28:46Z">
        <w:r>
          <w:rPr>
            <w:rFonts w:hint="eastAsia" w:ascii="仿宋_GB2312" w:hAnsi="仿宋_GB2312"/>
            <w:sz w:val="32"/>
            <w:szCs w:val="32"/>
            <w:lang w:eastAsia="zh-CN"/>
          </w:rPr>
          <w:t>将</w:t>
        </w:r>
      </w:ins>
      <w:del w:id="3" w:author="不错" w:date="2021-09-22T08:25:19Z">
        <w:r>
          <w:rPr>
            <w:rFonts w:hint="default" w:ascii="仿宋_GB2312" w:hAnsi="仿宋_GB2312"/>
            <w:sz w:val="32"/>
            <w:szCs w:val="32"/>
            <w:lang w:val="en-US"/>
          </w:rPr>
          <w:delText>本年度</w:delText>
        </w:r>
      </w:del>
      <w:del w:id="4" w:author="不错" w:date="2021-09-22T08:25:19Z">
        <w:r>
          <w:rPr>
            <w:rFonts w:hint="default" w:ascii="仿宋" w:hAnsi="仿宋" w:eastAsia="仿宋"/>
            <w:color w:val="000000"/>
            <w:sz w:val="32"/>
            <w:szCs w:val="32"/>
            <w:lang w:val="en-US"/>
          </w:rPr>
          <w:delText>我</w:delText>
        </w:r>
      </w:del>
      <w:del w:id="5" w:author="不错" w:date="2021-09-22T08:25:19Z">
        <w:r>
          <w:rPr>
            <w:rFonts w:hint="default" w:ascii="仿宋_GB2312" w:hAnsi="仿宋_GB2312"/>
            <w:sz w:val="32"/>
            <w:szCs w:val="32"/>
            <w:lang w:val="en-US"/>
          </w:rPr>
          <w:delText>院</w:delText>
        </w:r>
      </w:del>
      <w:ins w:id="6" w:author="不错" w:date="2021-09-22T08:25:28Z">
        <w:r>
          <w:rPr>
            <w:rFonts w:hint="eastAsia" w:ascii="仿宋_GB2312" w:hAnsi="仿宋_GB2312"/>
            <w:sz w:val="32"/>
            <w:szCs w:val="32"/>
            <w:lang w:val="en-US" w:eastAsia="zh-CN"/>
          </w:rPr>
          <w:t>根据</w:t>
        </w:r>
      </w:ins>
      <w:ins w:id="7" w:author="不错" w:date="2021-09-22T08:25:30Z">
        <w:r>
          <w:rPr>
            <w:rFonts w:hint="eastAsia" w:ascii="仿宋_GB2312" w:hAnsi="仿宋_GB2312"/>
            <w:sz w:val="32"/>
            <w:szCs w:val="32"/>
            <w:lang w:val="en-US" w:eastAsia="zh-CN"/>
          </w:rPr>
          <w:t>财政</w:t>
        </w:r>
      </w:ins>
      <w:ins w:id="8" w:author="不错" w:date="2021-09-22T08:25:42Z">
        <w:r>
          <w:rPr>
            <w:rFonts w:hint="eastAsia" w:ascii="仿宋_GB2312" w:hAnsi="仿宋_GB2312"/>
            <w:sz w:val="32"/>
            <w:szCs w:val="32"/>
            <w:lang w:val="en-US" w:eastAsia="zh-CN"/>
          </w:rPr>
          <w:t>年度</w:t>
        </w:r>
      </w:ins>
      <w:ins w:id="9" w:author="不错" w:date="2021-09-22T08:25:31Z">
        <w:r>
          <w:rPr>
            <w:rFonts w:hint="eastAsia" w:ascii="仿宋_GB2312" w:hAnsi="仿宋_GB2312"/>
            <w:sz w:val="32"/>
            <w:szCs w:val="32"/>
            <w:lang w:val="en-US" w:eastAsia="zh-CN"/>
          </w:rPr>
          <w:t>预算</w:t>
        </w:r>
      </w:ins>
      <w:r>
        <w:rPr>
          <w:rFonts w:ascii="仿宋_GB2312" w:hAnsi="仿宋_GB2312"/>
          <w:sz w:val="32"/>
          <w:szCs w:val="32"/>
        </w:rPr>
        <w:t>给每所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课程实验学校安排专项经</w:t>
      </w:r>
      <w:bookmarkStart w:id="0" w:name="_GoBack"/>
      <w:bookmarkEnd w:id="0"/>
      <w:r>
        <w:rPr>
          <w:rFonts w:ascii="仿宋_GB2312" w:hAnsi="仿宋_GB2312"/>
          <w:sz w:val="32"/>
          <w:szCs w:val="32"/>
        </w:rPr>
        <w:t>费</w:t>
      </w:r>
      <w:del w:id="10" w:author="不错" w:date="2021-09-22T08:24:09Z">
        <w:r>
          <w:rPr>
            <w:rFonts w:ascii="仿宋_GB2312" w:hAnsi="仿宋_GB2312"/>
            <w:sz w:val="32"/>
            <w:szCs w:val="32"/>
          </w:rPr>
          <w:delText>3万元</w:delText>
        </w:r>
      </w:del>
      <w:r>
        <w:rPr>
          <w:rFonts w:ascii="仿宋_GB2312" w:hAnsi="仿宋_GB2312"/>
          <w:sz w:val="32"/>
          <w:szCs w:val="32"/>
        </w:rPr>
        <w:t>，作为各校</w:t>
      </w:r>
      <w:r>
        <w:rPr>
          <w:rFonts w:hint="eastAsia" w:ascii="仿宋_GB2312" w:hAnsi="仿宋_GB2312"/>
          <w:sz w:val="32"/>
          <w:szCs w:val="32"/>
          <w:lang w:eastAsia="zh-CN"/>
        </w:rPr>
        <w:t>田园</w:t>
      </w:r>
      <w:r>
        <w:rPr>
          <w:rFonts w:ascii="仿宋_GB2312" w:hAnsi="仿宋_GB2312"/>
          <w:sz w:val="32"/>
          <w:szCs w:val="32"/>
        </w:rPr>
        <w:t>课程建设专项研修、开发课程资源、</w:t>
      </w:r>
      <w:r>
        <w:rPr>
          <w:rFonts w:hint="eastAsia" w:ascii="仿宋_GB2312" w:hAnsi="仿宋_GB2312"/>
          <w:sz w:val="32"/>
          <w:szCs w:val="32"/>
        </w:rPr>
        <w:t>购买书籍、</w:t>
      </w:r>
      <w:r>
        <w:rPr>
          <w:rFonts w:ascii="仿宋_GB2312" w:hAnsi="仿宋_GB2312"/>
          <w:sz w:val="32"/>
          <w:szCs w:val="32"/>
        </w:rPr>
        <w:t>聘请</w:t>
      </w:r>
      <w:r>
        <w:rPr>
          <w:rFonts w:hint="eastAsia" w:ascii="仿宋_GB2312" w:hAnsi="仿宋_GB2312"/>
          <w:sz w:val="32"/>
          <w:szCs w:val="32"/>
        </w:rPr>
        <w:t>特色课程</w:t>
      </w:r>
      <w:r>
        <w:rPr>
          <w:rFonts w:ascii="仿宋_GB2312" w:hAnsi="仿宋_GB2312"/>
          <w:sz w:val="32"/>
          <w:szCs w:val="32"/>
        </w:rPr>
        <w:t>教师等费用</w:t>
      </w:r>
      <w:r>
        <w:rPr>
          <w:rFonts w:hint="eastAsia" w:ascii="仿宋_GB2312" w:hAnsi="仿宋_GB2312"/>
          <w:sz w:val="32"/>
          <w:szCs w:val="32"/>
        </w:rPr>
        <w:t>。</w:t>
      </w:r>
    </w:p>
    <w:p>
      <w:pPr>
        <w:autoSpaceDE w:val="0"/>
        <w:spacing w:line="600" w:lineRule="exac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ind w:firstLine="640" w:firstLineChars="200"/>
        <w:contextualSpacing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</w:t>
      </w:r>
    </w:p>
    <w:p>
      <w:pPr>
        <w:autoSpaceDE w:val="0"/>
        <w:spacing w:line="600" w:lineRule="exact"/>
        <w:ind w:firstLine="640" w:firstLineChars="200"/>
        <w:jc w:val="lef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                     三亚市教育研究培训院                                                                   </w:t>
      </w:r>
    </w:p>
    <w:p>
      <w:pPr>
        <w:autoSpaceDE w:val="0"/>
        <w:spacing w:line="600" w:lineRule="exact"/>
        <w:ind w:firstLine="640" w:firstLineChars="200"/>
        <w:jc w:val="lef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                        2021年</w:t>
      </w:r>
      <w:r>
        <w:rPr>
          <w:rFonts w:hint="eastAsia" w:ascii="仿宋_GB2312" w:hAnsi="仿宋_GB2312"/>
          <w:sz w:val="32"/>
          <w:szCs w:val="32"/>
        </w:rPr>
        <w:t>9</w:t>
      </w:r>
      <w:r>
        <w:rPr>
          <w:rFonts w:ascii="仿宋_GB2312" w:hAnsi="仿宋_GB2312"/>
          <w:sz w:val="32"/>
          <w:szCs w:val="32"/>
        </w:rPr>
        <w:t>月</w:t>
      </w:r>
      <w:r>
        <w:rPr>
          <w:rFonts w:hint="eastAsia" w:ascii="仿宋_GB2312" w:hAnsi="仿宋_GB2312"/>
          <w:sz w:val="32"/>
          <w:szCs w:val="32"/>
        </w:rPr>
        <w:t>1</w:t>
      </w:r>
      <w:r>
        <w:rPr>
          <w:rFonts w:hint="eastAsia" w:ascii="仿宋_GB2312" w:hAnsi="仿宋_GB2312"/>
          <w:sz w:val="32"/>
          <w:szCs w:val="32"/>
          <w:lang w:val="en-US" w:eastAsia="zh-CN"/>
        </w:rPr>
        <w:t>6</w:t>
      </w:r>
      <w:r>
        <w:rPr>
          <w:rFonts w:ascii="仿宋_GB2312" w:hAnsi="仿宋_GB2312"/>
          <w:sz w:val="32"/>
          <w:szCs w:val="32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不错">
    <w15:presenceInfo w15:providerId="WPS Office" w15:userId="2081951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39E6"/>
    <w:rsid w:val="00257600"/>
    <w:rsid w:val="00544912"/>
    <w:rsid w:val="00C2584F"/>
    <w:rsid w:val="00CE39E6"/>
    <w:rsid w:val="00F2109C"/>
    <w:rsid w:val="16830ED2"/>
    <w:rsid w:val="1B8B0566"/>
    <w:rsid w:val="223C264E"/>
    <w:rsid w:val="31C0284D"/>
    <w:rsid w:val="45B22924"/>
    <w:rsid w:val="50330BEE"/>
    <w:rsid w:val="5AEE5C43"/>
    <w:rsid w:val="697F6C33"/>
    <w:rsid w:val="6C286BB6"/>
    <w:rsid w:val="770C7051"/>
    <w:rsid w:val="7B25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168</Words>
  <Characters>961</Characters>
  <Lines>8</Lines>
  <Paragraphs>2</Paragraphs>
  <TotalTime>10</TotalTime>
  <ScaleCrop>false</ScaleCrop>
  <LinksUpToDate>false</LinksUpToDate>
  <CharactersWithSpaces>1127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2021-09-15T08:27:00Z</dcterms:created>
  <dc:creator>User</dc:creator>
  <cp:lastModifiedBy>不错</cp:lastModifiedBy>
  <dcterms:modified xsi:type="dcterms:W3CDTF">2021-09-22T00:29:11Z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633BBE9733E74E13B3801DEE277A42AE</vt:lpwstr>
  </property>
</Properties>
</file>