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left="0" w:right="0" w:firstLine="420"/>
        <w:jc w:val="both"/>
        <w:rPr>
          <w:rFonts w:ascii="仿宋" w:hAnsi="仿宋" w:eastAsia="仿宋" w:cs="仿宋"/>
          <w:i w:val="0"/>
          <w:caps w:val="0"/>
          <w:color w:val="333333"/>
          <w:spacing w:val="0"/>
          <w:sz w:val="30"/>
          <w:szCs w:val="30"/>
        </w:rPr>
      </w:pPr>
      <w:r>
        <w:rPr>
          <w:rStyle w:val="5"/>
          <w:rFonts w:hint="eastAsia" w:ascii="仿宋" w:hAnsi="仿宋" w:eastAsia="仿宋" w:cs="仿宋"/>
          <w:i w:val="0"/>
          <w:caps w:val="0"/>
          <w:color w:val="333333"/>
          <w:spacing w:val="0"/>
          <w:sz w:val="30"/>
          <w:szCs w:val="30"/>
          <w:shd w:val="clear" w:fill="FFFFFF"/>
          <w:lang w:eastAsia="zh-CN"/>
        </w:rPr>
        <w:t>附件</w:t>
      </w:r>
      <w:del w:id="0" w:author="不错" w:date="2021-10-17T11:39:11Z">
        <w:r>
          <w:rPr>
            <w:rStyle w:val="5"/>
            <w:rFonts w:hint="default" w:ascii="仿宋" w:hAnsi="仿宋" w:eastAsia="仿宋" w:cs="仿宋"/>
            <w:i w:val="0"/>
            <w:caps w:val="0"/>
            <w:color w:val="333333"/>
            <w:spacing w:val="0"/>
            <w:sz w:val="30"/>
            <w:szCs w:val="30"/>
            <w:shd w:val="clear" w:fill="FFFFFF"/>
            <w:lang w:val="en-US" w:eastAsia="zh-CN"/>
          </w:rPr>
          <w:delText>1</w:delText>
        </w:r>
      </w:del>
      <w:ins w:id="1" w:author="不错" w:date="2021-10-17T11:39:11Z">
        <w:r>
          <w:rPr>
            <w:rStyle w:val="5"/>
            <w:rFonts w:hint="eastAsia" w:ascii="仿宋" w:hAnsi="仿宋" w:eastAsia="仿宋" w:cs="仿宋"/>
            <w:i w:val="0"/>
            <w:caps w:val="0"/>
            <w:color w:val="333333"/>
            <w:spacing w:val="0"/>
            <w:sz w:val="30"/>
            <w:szCs w:val="30"/>
            <w:shd w:val="clear" w:fill="FFFFFF"/>
            <w:lang w:val="en-US" w:eastAsia="zh-CN"/>
          </w:rPr>
          <w:t>2</w:t>
        </w:r>
      </w:ins>
      <w:r>
        <w:rPr>
          <w:rStyle w:val="5"/>
          <w:rFonts w:hint="eastAsia" w:ascii="仿宋" w:hAnsi="仿宋" w:eastAsia="仿宋" w:cs="仿宋"/>
          <w:i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 xml:space="preserve">:             </w:t>
      </w:r>
      <w:r>
        <w:rPr>
          <w:rStyle w:val="5"/>
          <w:rFonts w:hint="eastAsia" w:ascii="仿宋" w:hAnsi="仿宋" w:eastAsia="仿宋" w:cs="仿宋"/>
          <w:i w:val="0"/>
          <w:caps w:val="0"/>
          <w:color w:val="333333"/>
          <w:spacing w:val="0"/>
          <w:sz w:val="30"/>
          <w:szCs w:val="30"/>
          <w:shd w:val="clear" w:fill="FFFFFF"/>
        </w:rPr>
        <w:t>研修活动</w:t>
      </w:r>
      <w:r>
        <w:rPr>
          <w:rStyle w:val="5"/>
          <w:rFonts w:hint="eastAsia" w:ascii="仿宋" w:hAnsi="仿宋" w:eastAsia="仿宋" w:cs="仿宋"/>
          <w:i w:val="0"/>
          <w:caps w:val="0"/>
          <w:color w:val="333333"/>
          <w:spacing w:val="0"/>
          <w:sz w:val="30"/>
          <w:szCs w:val="30"/>
          <w:shd w:val="clear" w:fill="FFFFFF"/>
          <w:lang w:eastAsia="zh-CN"/>
        </w:rPr>
        <w:t>安排</w:t>
      </w:r>
    </w:p>
    <w:tbl>
      <w:tblPr>
        <w:tblStyle w:val="3"/>
        <w:tblW w:w="837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PrChange w:id="2" w:author="不错" w:date="2021-10-17T11:43:14Z">
          <w:tblPr>
            <w:tblStyle w:val="3"/>
            <w:tblW w:w="7327" w:type="dxa"/>
            <w:tblInd w:w="0" w:type="dxa"/>
            <w:tbl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insideH w:val="none" w:color="auto" w:sz="0" w:space="0"/>
              <w:insideV w:val="none" w:color="auto" w:sz="0" w:space="0"/>
            </w:tblBorders>
            <w:shd w:val="clear" w:color="auto" w:fill="FFFFFF"/>
            <w:tblLayout w:type="fixed"/>
            <w:tblCellMar>
              <w:top w:w="15" w:type="dxa"/>
              <w:left w:w="15" w:type="dxa"/>
              <w:bottom w:w="15" w:type="dxa"/>
              <w:right w:w="15" w:type="dxa"/>
            </w:tblCellMar>
          </w:tblPr>
        </w:tblPrChange>
      </w:tblPr>
      <w:tblGrid>
        <w:gridCol w:w="926"/>
        <w:gridCol w:w="1436"/>
        <w:gridCol w:w="1889"/>
        <w:gridCol w:w="1523"/>
        <w:gridCol w:w="807"/>
        <w:gridCol w:w="952"/>
        <w:gridCol w:w="844"/>
        <w:tblGridChange w:id="3">
          <w:tblGrid>
            <w:gridCol w:w="810"/>
            <w:gridCol w:w="1256"/>
            <w:gridCol w:w="1652"/>
            <w:gridCol w:w="1332"/>
            <w:gridCol w:w="706"/>
            <w:gridCol w:w="833"/>
            <w:gridCol w:w="738"/>
          </w:tblGrid>
        </w:tblGridChange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  <w:tblPrExChange w:id="4" w:author="不错" w:date="2021-10-17T11:43:14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</w:tblPrEx>
          </w:tblPrExChange>
        </w:tblPrEx>
        <w:trPr>
          <w:trHeight w:val="1526" w:hRule="atLeast"/>
          <w:trPrChange w:id="4" w:author="不错" w:date="2021-10-17T11:43:14Z">
            <w:trPr>
              <w:trHeight w:val="945" w:hRule="atLeast"/>
            </w:trPr>
          </w:trPrChange>
        </w:trPr>
        <w:tc>
          <w:tcPr>
            <w:tcW w:w="23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top"/>
            <w:tcPrChange w:id="5" w:author="不错" w:date="2021-10-17T11:43:14Z">
              <w:tcPr>
                <w:tcW w:w="2066" w:type="dxa"/>
                <w:gridSpan w:val="2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shd w:val="clear" w:color="auto" w:fill="FFFFFF"/>
                <w:vAlign w:val="top"/>
              </w:tcPr>
            </w:tcPrChange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720"/>
            </w:pPr>
            <w:r>
              <w:rPr>
                <w:rFonts w:ascii="等线" w:hAnsi="等线" w:eastAsia="等线" w:cs="等线"/>
                <w:i w:val="0"/>
                <w:caps w:val="0"/>
                <w:color w:val="333333"/>
                <w:spacing w:val="0"/>
                <w:sz w:val="24"/>
                <w:szCs w:val="24"/>
              </w:rPr>
              <w:t>时   间</w:t>
            </w:r>
          </w:p>
        </w:tc>
        <w:tc>
          <w:tcPr>
            <w:tcW w:w="18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  <w:tcPrChange w:id="6" w:author="不错" w:date="2021-10-17T11:43:14Z">
              <w:tcPr>
                <w:tcW w:w="1652" w:type="dxa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shd w:val="clear" w:color="auto" w:fill="FFFFFF"/>
                <w:tcMar>
                  <w:top w:w="0" w:type="dxa"/>
                  <w:left w:w="105" w:type="dxa"/>
                  <w:bottom w:w="0" w:type="dxa"/>
                  <w:right w:w="105" w:type="dxa"/>
                </w:tcMar>
                <w:vAlign w:val="top"/>
              </w:tcPr>
            </w:tcPrChange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240"/>
            </w:pPr>
            <w:r>
              <w:rPr>
                <w:rFonts w:hint="default" w:ascii="等线" w:hAnsi="等线" w:eastAsia="等线" w:cs="等线"/>
                <w:i w:val="0"/>
                <w:caps w:val="0"/>
                <w:color w:val="333333"/>
                <w:spacing w:val="0"/>
                <w:sz w:val="24"/>
                <w:szCs w:val="24"/>
              </w:rPr>
              <w:t>活 动 内 容</w:t>
            </w:r>
          </w:p>
        </w:tc>
        <w:tc>
          <w:tcPr>
            <w:tcW w:w="15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  <w:tcPrChange w:id="7" w:author="不错" w:date="2021-10-17T11:43:14Z">
              <w:tcPr>
                <w:tcW w:w="1332" w:type="dxa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shd w:val="clear" w:color="auto" w:fill="FFFFFF"/>
                <w:tcMar>
                  <w:top w:w="0" w:type="dxa"/>
                  <w:left w:w="105" w:type="dxa"/>
                  <w:bottom w:w="0" w:type="dxa"/>
                  <w:right w:w="105" w:type="dxa"/>
                </w:tcMar>
                <w:vAlign w:val="top"/>
              </w:tcPr>
            </w:tcPrChange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default" w:ascii="等线" w:hAnsi="等线" w:eastAsia="等线" w:cs="等线"/>
                <w:i w:val="0"/>
                <w:caps w:val="0"/>
                <w:color w:val="333333"/>
                <w:spacing w:val="0"/>
                <w:sz w:val="24"/>
                <w:szCs w:val="24"/>
              </w:rPr>
              <w:t>上课及专家</w:t>
            </w:r>
          </w:p>
        </w:tc>
        <w:tc>
          <w:tcPr>
            <w:tcW w:w="8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  <w:tcPrChange w:id="8" w:author="不错" w:date="2021-10-17T11:43:14Z">
              <w:tcPr>
                <w:tcW w:w="706" w:type="dxa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shd w:val="clear" w:color="auto" w:fill="FFFFFF"/>
                <w:tcMar>
                  <w:top w:w="0" w:type="dxa"/>
                  <w:left w:w="105" w:type="dxa"/>
                  <w:bottom w:w="0" w:type="dxa"/>
                  <w:right w:w="105" w:type="dxa"/>
                </w:tcMar>
                <w:vAlign w:val="top"/>
              </w:tcPr>
            </w:tcPrChange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default" w:ascii="等线" w:hAnsi="等线" w:eastAsia="等线" w:cs="等线"/>
                <w:i w:val="0"/>
                <w:caps w:val="0"/>
                <w:color w:val="333333"/>
                <w:spacing w:val="0"/>
                <w:sz w:val="24"/>
                <w:szCs w:val="24"/>
              </w:rPr>
              <w:t>活动地点</w:t>
            </w:r>
          </w:p>
        </w:tc>
        <w:tc>
          <w:tcPr>
            <w:tcW w:w="9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  <w:tcPrChange w:id="9" w:author="不错" w:date="2021-10-17T11:43:14Z">
              <w:tcPr>
                <w:tcW w:w="833" w:type="dxa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shd w:val="clear" w:color="auto" w:fill="FFFFFF"/>
                <w:tcMar>
                  <w:top w:w="0" w:type="dxa"/>
                  <w:left w:w="105" w:type="dxa"/>
                  <w:bottom w:w="0" w:type="dxa"/>
                  <w:right w:w="105" w:type="dxa"/>
                </w:tcMar>
                <w:vAlign w:val="top"/>
              </w:tcPr>
            </w:tcPrChange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default" w:ascii="等线" w:hAnsi="等线" w:eastAsia="等线" w:cs="等线"/>
                <w:i w:val="0"/>
                <w:caps w:val="0"/>
                <w:color w:val="333333"/>
                <w:spacing w:val="0"/>
                <w:sz w:val="24"/>
                <w:szCs w:val="24"/>
              </w:rPr>
              <w:t>活动人</w:t>
            </w:r>
            <w:bookmarkStart w:id="0" w:name="_GoBack"/>
            <w:bookmarkEnd w:id="0"/>
            <w:r>
              <w:rPr>
                <w:rFonts w:hint="default" w:ascii="等线" w:hAnsi="等线" w:eastAsia="等线" w:cs="等线"/>
                <w:i w:val="0"/>
                <w:caps w:val="0"/>
                <w:color w:val="333333"/>
                <w:spacing w:val="0"/>
                <w:sz w:val="24"/>
                <w:szCs w:val="24"/>
              </w:rPr>
              <w:t>员</w:t>
            </w:r>
          </w:p>
        </w:tc>
        <w:tc>
          <w:tcPr>
            <w:tcW w:w="8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  <w:tcPrChange w:id="10" w:author="不错" w:date="2021-10-17T11:43:14Z">
              <w:tcPr>
                <w:tcW w:w="738" w:type="dxa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shd w:val="clear" w:color="auto" w:fill="FFFFFF"/>
                <w:tcMar>
                  <w:top w:w="0" w:type="dxa"/>
                  <w:left w:w="105" w:type="dxa"/>
                  <w:bottom w:w="0" w:type="dxa"/>
                  <w:right w:w="105" w:type="dxa"/>
                </w:tcMar>
                <w:vAlign w:val="top"/>
              </w:tcPr>
            </w:tcPrChange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default" w:ascii="等线" w:hAnsi="等线" w:eastAsia="等线" w:cs="等线"/>
                <w:i w:val="0"/>
                <w:caps w:val="0"/>
                <w:color w:val="333333"/>
                <w:spacing w:val="0"/>
                <w:sz w:val="24"/>
                <w:szCs w:val="24"/>
              </w:rPr>
              <w:t>活动要求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  <w:tblPrExChange w:id="11" w:author="不错" w:date="2021-10-17T11:43:14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</w:tblPrEx>
          </w:tblPrExChange>
        </w:tblPrEx>
        <w:trPr>
          <w:trHeight w:val="789" w:hRule="atLeast"/>
          <w:trPrChange w:id="11" w:author="不错" w:date="2021-10-17T11:43:14Z">
            <w:trPr>
              <w:trHeight w:val="405" w:hRule="atLeast"/>
            </w:trPr>
          </w:trPrChange>
        </w:trPr>
        <w:tc>
          <w:tcPr>
            <w:tcW w:w="23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top"/>
            <w:tcPrChange w:id="12" w:author="不错" w:date="2021-10-17T11:43:14Z">
              <w:tcPr>
                <w:tcW w:w="2066" w:type="dxa"/>
                <w:gridSpan w:val="2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shd w:val="clear" w:color="auto" w:fill="FFFFFF"/>
                <w:vAlign w:val="top"/>
              </w:tcPr>
            </w:tcPrChange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  <w:t>10月19日下午6点前</w:t>
            </w:r>
          </w:p>
        </w:tc>
        <w:tc>
          <w:tcPr>
            <w:tcW w:w="18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  <w:tcPrChange w:id="13" w:author="不错" w:date="2021-10-17T11:43:14Z">
              <w:tcPr>
                <w:tcW w:w="1652" w:type="dxa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shd w:val="clear" w:color="auto" w:fill="FFFFFF"/>
                <w:tcMar>
                  <w:top w:w="0" w:type="dxa"/>
                  <w:left w:w="105" w:type="dxa"/>
                  <w:bottom w:w="0" w:type="dxa"/>
                  <w:right w:w="105" w:type="dxa"/>
                </w:tcMar>
                <w:vAlign w:val="top"/>
              </w:tcPr>
            </w:tcPrChange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240"/>
            </w:pPr>
            <w:r>
              <w:rPr>
                <w:rFonts w:hint="default" w:ascii="等线" w:hAnsi="等线" w:eastAsia="等线" w:cs="等线"/>
                <w:i w:val="0"/>
                <w:caps w:val="0"/>
                <w:color w:val="333333"/>
                <w:spacing w:val="0"/>
                <w:sz w:val="24"/>
                <w:szCs w:val="24"/>
              </w:rPr>
              <w:t>报到</w:t>
            </w:r>
          </w:p>
        </w:tc>
        <w:tc>
          <w:tcPr>
            <w:tcW w:w="15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  <w:tcPrChange w:id="14" w:author="不错" w:date="2021-10-17T11:43:14Z">
              <w:tcPr>
                <w:tcW w:w="1332" w:type="dxa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shd w:val="clear" w:color="auto" w:fill="FFFFFF"/>
                <w:tcMar>
                  <w:top w:w="0" w:type="dxa"/>
                  <w:left w:w="105" w:type="dxa"/>
                  <w:bottom w:w="0" w:type="dxa"/>
                  <w:right w:w="105" w:type="dxa"/>
                </w:tcMar>
                <w:vAlign w:val="top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807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  <w:tcPrChange w:id="15" w:author="不错" w:date="2021-10-17T11:43:14Z">
              <w:tcPr>
                <w:tcW w:w="706" w:type="dxa"/>
                <w:vMerge w:val="restart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shd w:val="clear" w:color="auto" w:fill="FFFFFF"/>
                <w:tcMar>
                  <w:top w:w="0" w:type="dxa"/>
                  <w:left w:w="105" w:type="dxa"/>
                  <w:bottom w:w="0" w:type="dxa"/>
                  <w:right w:w="105" w:type="dxa"/>
                </w:tcMar>
                <w:vAlign w:val="top"/>
              </w:tcPr>
            </w:tcPrChange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  <w:t>儋州市星园商务大酒店；地址：儋州市那大镇中兴大街20号；电话：23689999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default" w:ascii="等线" w:hAnsi="等线" w:eastAsia="等线" w:cs="等线"/>
                <w:i w:val="0"/>
                <w:caps w:val="0"/>
                <w:color w:val="333333"/>
                <w:spacing w:val="0"/>
                <w:sz w:val="24"/>
                <w:szCs w:val="24"/>
              </w:rPr>
              <w:t>儋州市那大镇第九小学</w:t>
            </w:r>
          </w:p>
        </w:tc>
        <w:tc>
          <w:tcPr>
            <w:tcW w:w="9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  <w:tcPrChange w:id="16" w:author="不错" w:date="2021-10-17T11:43:14Z">
              <w:tcPr>
                <w:tcW w:w="833" w:type="dxa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shd w:val="clear" w:color="auto" w:fill="FFFFFF"/>
                <w:tcMar>
                  <w:top w:w="0" w:type="dxa"/>
                  <w:left w:w="105" w:type="dxa"/>
                  <w:bottom w:w="0" w:type="dxa"/>
                  <w:right w:w="105" w:type="dxa"/>
                </w:tcMar>
                <w:vAlign w:val="top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  <w:tcPrChange w:id="17" w:author="不错" w:date="2021-10-17T11:43:14Z">
              <w:tcPr>
                <w:tcW w:w="738" w:type="dxa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shd w:val="clear" w:color="auto" w:fill="FFFFFF"/>
                <w:tcMar>
                  <w:top w:w="0" w:type="dxa"/>
                  <w:left w:w="105" w:type="dxa"/>
                  <w:bottom w:w="0" w:type="dxa"/>
                  <w:right w:w="105" w:type="dxa"/>
                </w:tcMar>
                <w:vAlign w:val="top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  <w:tblPrExChange w:id="18" w:author="不错" w:date="2021-10-17T11:43:14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</w:tblPrEx>
          </w:tblPrExChange>
        </w:tblPrEx>
        <w:trPr>
          <w:trHeight w:val="1858" w:hRule="atLeast"/>
          <w:trPrChange w:id="18" w:author="不错" w:date="2021-10-17T11:43:14Z">
            <w:trPr>
              <w:trHeight w:val="1095" w:hRule="atLeast"/>
            </w:trPr>
          </w:trPrChange>
        </w:trPr>
        <w:tc>
          <w:tcPr>
            <w:tcW w:w="926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  <w:tcPrChange w:id="19" w:author="不错" w:date="2021-10-17T11:43:14Z">
              <w:tcPr>
                <w:tcW w:w="810" w:type="dxa"/>
                <w:vMerge w:val="restart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shd w:val="clear" w:color="auto" w:fill="FFFFFF"/>
                <w:tcMar>
                  <w:top w:w="0" w:type="dxa"/>
                  <w:left w:w="105" w:type="dxa"/>
                  <w:bottom w:w="0" w:type="dxa"/>
                  <w:right w:w="105" w:type="dxa"/>
                </w:tcMar>
                <w:vAlign w:val="top"/>
              </w:tcPr>
            </w:tcPrChange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10</w:t>
            </w:r>
            <w:r>
              <w:rPr>
                <w:rFonts w:hint="default" w:ascii="等线" w:hAnsi="等线" w:eastAsia="等线" w:cs="等线"/>
                <w:i w:val="0"/>
                <w:caps w:val="0"/>
                <w:color w:val="333333"/>
                <w:spacing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20</w:t>
            </w:r>
            <w:r>
              <w:rPr>
                <w:rFonts w:hint="default" w:ascii="等线" w:hAnsi="等线" w:eastAsia="等线" w:cs="等线"/>
                <w:i w:val="0"/>
                <w:caps w:val="0"/>
                <w:color w:val="333333"/>
                <w:spacing w:val="0"/>
                <w:sz w:val="24"/>
                <w:szCs w:val="24"/>
              </w:rPr>
              <w:t>日上午</w:t>
            </w:r>
          </w:p>
        </w:tc>
        <w:tc>
          <w:tcPr>
            <w:tcW w:w="14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  <w:tcPrChange w:id="20" w:author="不错" w:date="2021-10-17T11:43:14Z">
              <w:tcPr>
                <w:tcW w:w="1256" w:type="dxa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shd w:val="clear" w:color="auto" w:fill="FFFFFF"/>
                <w:tcMar>
                  <w:top w:w="0" w:type="dxa"/>
                  <w:left w:w="105" w:type="dxa"/>
                  <w:bottom w:w="0" w:type="dxa"/>
                  <w:right w:w="105" w:type="dxa"/>
                </w:tcMar>
                <w:vAlign w:val="top"/>
              </w:tcPr>
            </w:tcPrChange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8:20</w:t>
            </w:r>
            <w:r>
              <w:rPr>
                <w:rFonts w:hint="default" w:ascii="等线" w:hAnsi="等线" w:eastAsia="等线" w:cs="等线"/>
                <w:i w:val="0"/>
                <w:caps w:val="0"/>
                <w:color w:val="333333"/>
                <w:spacing w:val="0"/>
                <w:sz w:val="24"/>
                <w:szCs w:val="24"/>
              </w:rPr>
              <w:t>至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8</w:t>
            </w:r>
            <w:r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:40</w:t>
            </w:r>
          </w:p>
        </w:tc>
        <w:tc>
          <w:tcPr>
            <w:tcW w:w="18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  <w:tcPrChange w:id="21" w:author="不错" w:date="2021-10-17T11:43:14Z">
              <w:tcPr>
                <w:tcW w:w="1652" w:type="dxa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shd w:val="clear" w:color="auto" w:fill="FFFFFF"/>
                <w:tcMar>
                  <w:top w:w="0" w:type="dxa"/>
                  <w:left w:w="105" w:type="dxa"/>
                  <w:bottom w:w="0" w:type="dxa"/>
                  <w:right w:w="105" w:type="dxa"/>
                </w:tcMar>
                <w:vAlign w:val="top"/>
              </w:tcPr>
            </w:tcPrChange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default" w:ascii="等线" w:hAnsi="等线" w:eastAsia="等线" w:cs="等线"/>
                <w:i w:val="0"/>
                <w:caps w:val="0"/>
                <w:color w:val="333333"/>
                <w:spacing w:val="0"/>
                <w:sz w:val="24"/>
                <w:szCs w:val="24"/>
              </w:rPr>
              <w:t>活动开幕</w:t>
            </w:r>
          </w:p>
        </w:tc>
        <w:tc>
          <w:tcPr>
            <w:tcW w:w="15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  <w:tcPrChange w:id="22" w:author="不错" w:date="2021-10-17T11:43:14Z">
              <w:tcPr>
                <w:tcW w:w="1332" w:type="dxa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shd w:val="clear" w:color="auto" w:fill="FFFFFF"/>
                <w:tcMar>
                  <w:top w:w="0" w:type="dxa"/>
                  <w:left w:w="105" w:type="dxa"/>
                  <w:bottom w:w="0" w:type="dxa"/>
                  <w:right w:w="105" w:type="dxa"/>
                </w:tcMar>
                <w:vAlign w:val="top"/>
              </w:tcPr>
            </w:tcPrChange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default" w:ascii="等线" w:hAnsi="等线" w:eastAsia="等线" w:cs="等线"/>
                <w:i w:val="0"/>
                <w:caps w:val="0"/>
                <w:color w:val="333333"/>
                <w:spacing w:val="0"/>
                <w:sz w:val="24"/>
                <w:szCs w:val="24"/>
              </w:rPr>
              <w:t>王春斐等</w:t>
            </w:r>
          </w:p>
        </w:tc>
        <w:tc>
          <w:tcPr>
            <w:tcW w:w="807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  <w:tcPrChange w:id="23" w:author="不错" w:date="2021-10-17T11:43:14Z">
              <w:tcPr>
                <w:tcW w:w="706" w:type="dxa"/>
                <w:vMerge w:val="continue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shd w:val="clear" w:color="auto" w:fill="FFFFFF"/>
                <w:tcMar>
                  <w:top w:w="0" w:type="dxa"/>
                  <w:left w:w="105" w:type="dxa"/>
                  <w:bottom w:w="0" w:type="dxa"/>
                  <w:right w:w="105" w:type="dxa"/>
                </w:tcMar>
                <w:vAlign w:val="top"/>
              </w:tcPr>
            </w:tcPrChange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952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  <w:tcPrChange w:id="24" w:author="不错" w:date="2021-10-17T11:43:14Z">
              <w:tcPr>
                <w:tcW w:w="833" w:type="dxa"/>
                <w:vMerge w:val="restart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shd w:val="clear" w:color="auto" w:fill="FFFFFF"/>
                <w:tcMar>
                  <w:top w:w="0" w:type="dxa"/>
                  <w:left w:w="105" w:type="dxa"/>
                  <w:bottom w:w="0" w:type="dxa"/>
                  <w:right w:w="105" w:type="dxa"/>
                </w:tcMar>
                <w:vAlign w:val="top"/>
              </w:tcPr>
            </w:tcPrChange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default" w:ascii="等线" w:hAnsi="等线" w:eastAsia="等线" w:cs="等线"/>
                <w:i w:val="0"/>
                <w:caps w:val="0"/>
                <w:color w:val="333333"/>
                <w:spacing w:val="0"/>
                <w:sz w:val="24"/>
                <w:szCs w:val="24"/>
              </w:rPr>
              <w:t>工作室所有成员、儋州市在职在岗中小学音乐教师</w:t>
            </w:r>
          </w:p>
        </w:tc>
        <w:tc>
          <w:tcPr>
            <w:tcW w:w="844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  <w:tcPrChange w:id="25" w:author="不错" w:date="2021-10-17T11:43:14Z">
              <w:tcPr>
                <w:tcW w:w="738" w:type="dxa"/>
                <w:vMerge w:val="restart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shd w:val="clear" w:color="auto" w:fill="FFFFFF"/>
                <w:tcMar>
                  <w:top w:w="0" w:type="dxa"/>
                  <w:left w:w="105" w:type="dxa"/>
                  <w:bottom w:w="0" w:type="dxa"/>
                  <w:right w:w="105" w:type="dxa"/>
                </w:tcMar>
                <w:vAlign w:val="top"/>
              </w:tcPr>
            </w:tcPrChange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1.</w:t>
            </w:r>
            <w:r>
              <w:rPr>
                <w:rFonts w:hint="default" w:ascii="等线" w:hAnsi="等线" w:eastAsia="等线" w:cs="等线"/>
                <w:i w:val="0"/>
                <w:caps w:val="0"/>
                <w:color w:val="333333"/>
                <w:spacing w:val="0"/>
                <w:sz w:val="24"/>
                <w:szCs w:val="24"/>
              </w:rPr>
              <w:t>参加活动的工作室成员每人写一份研修心得。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2.</w:t>
            </w:r>
            <w:r>
              <w:rPr>
                <w:rFonts w:hint="default" w:ascii="等线" w:hAnsi="等线" w:eastAsia="等线" w:cs="等线"/>
                <w:i w:val="0"/>
                <w:caps w:val="0"/>
                <w:color w:val="333333"/>
                <w:spacing w:val="0"/>
                <w:sz w:val="24"/>
                <w:szCs w:val="24"/>
              </w:rPr>
              <w:t>联系人：黎昭君，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18689774515</w:t>
            </w:r>
            <w:r>
              <w:rPr>
                <w:rFonts w:hint="default" w:ascii="等线" w:hAnsi="等线" w:eastAsia="等线" w:cs="等线"/>
                <w:i w:val="0"/>
                <w:caps w:val="0"/>
                <w:color w:val="333333"/>
                <w:spacing w:val="0"/>
                <w:sz w:val="24"/>
                <w:szCs w:val="24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  <w:tblPrExChange w:id="26" w:author="不错" w:date="2021-10-17T11:43:14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</w:tblPrEx>
          </w:tblPrExChange>
        </w:tblPrEx>
        <w:trPr>
          <w:trHeight w:val="2227" w:hRule="atLeast"/>
          <w:trPrChange w:id="26" w:author="不错" w:date="2021-10-17T11:43:14Z">
            <w:trPr>
              <w:trHeight w:val="975" w:hRule="atLeast"/>
            </w:trPr>
          </w:trPrChange>
        </w:trPr>
        <w:tc>
          <w:tcPr>
            <w:tcW w:w="926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  <w:tcPrChange w:id="27" w:author="不错" w:date="2021-10-17T11:43:14Z">
              <w:tcPr>
                <w:tcW w:w="810" w:type="dxa"/>
                <w:vMerge w:val="continue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shd w:val="clear" w:color="auto" w:fill="FFFFFF"/>
                <w:tcMar>
                  <w:top w:w="0" w:type="dxa"/>
                  <w:left w:w="105" w:type="dxa"/>
                  <w:bottom w:w="0" w:type="dxa"/>
                  <w:right w:w="105" w:type="dxa"/>
                </w:tcMar>
                <w:vAlign w:val="top"/>
              </w:tcPr>
            </w:tcPrChange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14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  <w:tcPrChange w:id="28" w:author="不错" w:date="2021-10-17T11:43:14Z">
              <w:tcPr>
                <w:tcW w:w="1256" w:type="dxa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shd w:val="clear" w:color="auto" w:fill="FFFFFF"/>
                <w:tcMar>
                  <w:top w:w="0" w:type="dxa"/>
                  <w:left w:w="105" w:type="dxa"/>
                  <w:bottom w:w="0" w:type="dxa"/>
                  <w:right w:w="105" w:type="dxa"/>
                </w:tcMar>
                <w:vAlign w:val="top"/>
              </w:tcPr>
            </w:tcPrChange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8:50</w:t>
            </w:r>
            <w:r>
              <w:rPr>
                <w:rFonts w:hint="default" w:ascii="等线" w:hAnsi="等线" w:eastAsia="等线" w:cs="等线"/>
                <w:i w:val="0"/>
                <w:caps w:val="0"/>
                <w:color w:val="333333"/>
                <w:spacing w:val="0"/>
                <w:sz w:val="24"/>
                <w:szCs w:val="24"/>
              </w:rPr>
              <w:t>至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9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:30</w:t>
            </w:r>
          </w:p>
        </w:tc>
        <w:tc>
          <w:tcPr>
            <w:tcW w:w="18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  <w:tcPrChange w:id="29" w:author="不错" w:date="2021-10-17T11:43:14Z">
              <w:tcPr>
                <w:tcW w:w="1652" w:type="dxa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shd w:val="clear" w:color="auto" w:fill="FFFFFF"/>
                <w:tcMar>
                  <w:top w:w="0" w:type="dxa"/>
                  <w:left w:w="105" w:type="dxa"/>
                  <w:bottom w:w="0" w:type="dxa"/>
                  <w:right w:w="105" w:type="dxa"/>
                </w:tcMar>
                <w:vAlign w:val="top"/>
              </w:tcPr>
            </w:tcPrChange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default" w:ascii="等线" w:hAnsi="等线" w:eastAsia="等线" w:cs="等线"/>
                <w:i w:val="0"/>
                <w:caps w:val="0"/>
                <w:color w:val="333333"/>
                <w:spacing w:val="0"/>
                <w:sz w:val="24"/>
                <w:szCs w:val="24"/>
              </w:rPr>
              <w:t>讲座《将党史教育融入音乐课堂教学》</w:t>
            </w:r>
          </w:p>
        </w:tc>
        <w:tc>
          <w:tcPr>
            <w:tcW w:w="15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  <w:tcPrChange w:id="30" w:author="不错" w:date="2021-10-17T11:43:14Z">
              <w:tcPr>
                <w:tcW w:w="1332" w:type="dxa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shd w:val="clear" w:color="auto" w:fill="FFFFFF"/>
                <w:tcMar>
                  <w:top w:w="0" w:type="dxa"/>
                  <w:left w:w="105" w:type="dxa"/>
                  <w:bottom w:w="0" w:type="dxa"/>
                  <w:right w:w="105" w:type="dxa"/>
                </w:tcMar>
                <w:vAlign w:val="top"/>
              </w:tcPr>
            </w:tcPrChange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default" w:ascii="等线" w:hAnsi="等线" w:eastAsia="等线" w:cs="等线"/>
                <w:i w:val="0"/>
                <w:caps w:val="0"/>
                <w:color w:val="333333"/>
                <w:spacing w:val="0"/>
                <w:sz w:val="24"/>
                <w:szCs w:val="24"/>
              </w:rPr>
              <w:t>王春斐</w:t>
            </w:r>
          </w:p>
        </w:tc>
        <w:tc>
          <w:tcPr>
            <w:tcW w:w="807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  <w:tcPrChange w:id="31" w:author="不错" w:date="2021-10-17T11:43:14Z">
              <w:tcPr>
                <w:tcW w:w="706" w:type="dxa"/>
                <w:vMerge w:val="continue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shd w:val="clear" w:color="auto" w:fill="FFFFFF"/>
                <w:tcMar>
                  <w:top w:w="0" w:type="dxa"/>
                  <w:left w:w="105" w:type="dxa"/>
                  <w:bottom w:w="0" w:type="dxa"/>
                  <w:right w:w="105" w:type="dxa"/>
                </w:tcMar>
                <w:vAlign w:val="top"/>
              </w:tcPr>
            </w:tcPrChange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952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  <w:tcPrChange w:id="32" w:author="不错" w:date="2021-10-17T11:43:14Z">
              <w:tcPr>
                <w:tcW w:w="833" w:type="dxa"/>
                <w:vMerge w:val="continue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shd w:val="clear" w:color="auto" w:fill="FFFFFF"/>
                <w:tcMar>
                  <w:top w:w="0" w:type="dxa"/>
                  <w:left w:w="105" w:type="dxa"/>
                  <w:bottom w:w="0" w:type="dxa"/>
                  <w:right w:w="105" w:type="dxa"/>
                </w:tcMar>
                <w:vAlign w:val="top"/>
              </w:tcPr>
            </w:tcPrChange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844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  <w:tcPrChange w:id="33" w:author="不错" w:date="2021-10-17T11:43:14Z">
              <w:tcPr>
                <w:tcW w:w="738" w:type="dxa"/>
                <w:vMerge w:val="continue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shd w:val="clear" w:color="auto" w:fill="FFFFFF"/>
                <w:tcMar>
                  <w:top w:w="0" w:type="dxa"/>
                  <w:left w:w="105" w:type="dxa"/>
                  <w:bottom w:w="0" w:type="dxa"/>
                  <w:right w:w="105" w:type="dxa"/>
                </w:tcMar>
                <w:vAlign w:val="top"/>
              </w:tcPr>
            </w:tcPrChange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  <w:tblPrExChange w:id="34" w:author="不错" w:date="2021-10-17T11:43:14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</w:tblPrEx>
          </w:tblPrExChange>
        </w:tblPrEx>
        <w:trPr>
          <w:trHeight w:val="2227" w:hRule="atLeast"/>
          <w:trPrChange w:id="34" w:author="不错" w:date="2021-10-17T11:43:14Z">
            <w:trPr>
              <w:trHeight w:val="1290" w:hRule="atLeast"/>
            </w:trPr>
          </w:trPrChange>
        </w:trPr>
        <w:tc>
          <w:tcPr>
            <w:tcW w:w="926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  <w:tcPrChange w:id="35" w:author="不错" w:date="2021-10-17T11:43:14Z">
              <w:tcPr>
                <w:tcW w:w="810" w:type="dxa"/>
                <w:vMerge w:val="continue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shd w:val="clear" w:color="auto" w:fill="FFFFFF"/>
                <w:tcMar>
                  <w:top w:w="0" w:type="dxa"/>
                  <w:left w:w="105" w:type="dxa"/>
                  <w:bottom w:w="0" w:type="dxa"/>
                  <w:right w:w="105" w:type="dxa"/>
                </w:tcMar>
                <w:vAlign w:val="top"/>
              </w:tcPr>
            </w:tcPrChange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14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  <w:tcPrChange w:id="36" w:author="不错" w:date="2021-10-17T11:43:14Z">
              <w:tcPr>
                <w:tcW w:w="1256" w:type="dxa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shd w:val="clear" w:color="auto" w:fill="FFFFFF"/>
                <w:tcMar>
                  <w:top w:w="0" w:type="dxa"/>
                  <w:left w:w="105" w:type="dxa"/>
                  <w:bottom w:w="0" w:type="dxa"/>
                  <w:right w:w="105" w:type="dxa"/>
                </w:tcMar>
                <w:vAlign w:val="top"/>
              </w:tcPr>
            </w:tcPrChange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9:40</w:t>
            </w:r>
            <w:r>
              <w:rPr>
                <w:rFonts w:hint="default" w:ascii="等线" w:hAnsi="等线" w:eastAsia="等线" w:cs="等线"/>
                <w:i w:val="0"/>
                <w:caps w:val="0"/>
                <w:color w:val="333333"/>
                <w:spacing w:val="0"/>
                <w:sz w:val="24"/>
                <w:szCs w:val="24"/>
              </w:rPr>
              <w:t>至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10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:20</w:t>
            </w:r>
          </w:p>
        </w:tc>
        <w:tc>
          <w:tcPr>
            <w:tcW w:w="18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  <w:tcPrChange w:id="37" w:author="不错" w:date="2021-10-17T11:43:14Z">
              <w:tcPr>
                <w:tcW w:w="1652" w:type="dxa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shd w:val="clear" w:color="auto" w:fill="FFFFFF"/>
                <w:tcMar>
                  <w:top w:w="0" w:type="dxa"/>
                  <w:left w:w="105" w:type="dxa"/>
                  <w:bottom w:w="0" w:type="dxa"/>
                  <w:right w:w="105" w:type="dxa"/>
                </w:tcMar>
                <w:vAlign w:val="top"/>
              </w:tcPr>
            </w:tcPrChange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展示课《大树桩你有几岁》三年级</w:t>
            </w:r>
          </w:p>
        </w:tc>
        <w:tc>
          <w:tcPr>
            <w:tcW w:w="15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  <w:tcPrChange w:id="38" w:author="不错" w:date="2021-10-17T11:43:14Z">
              <w:tcPr>
                <w:tcW w:w="1332" w:type="dxa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shd w:val="clear" w:color="auto" w:fill="FFFFFF"/>
                <w:tcMar>
                  <w:top w:w="0" w:type="dxa"/>
                  <w:left w:w="105" w:type="dxa"/>
                  <w:bottom w:w="0" w:type="dxa"/>
                  <w:right w:w="105" w:type="dxa"/>
                </w:tcMar>
                <w:vAlign w:val="top"/>
              </w:tcPr>
            </w:tcPrChange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澄迈县桥头中心小学</w:t>
            </w:r>
            <w:r>
              <w:rPr>
                <w:rFonts w:hint="default" w:ascii="等线" w:hAnsi="等线" w:eastAsia="等线" w:cs="等线"/>
                <w:i w:val="0"/>
                <w:caps w:val="0"/>
                <w:color w:val="333333"/>
                <w:spacing w:val="0"/>
                <w:sz w:val="24"/>
                <w:szCs w:val="24"/>
              </w:rPr>
              <w:t> 文丹（省骨）</w:t>
            </w:r>
          </w:p>
        </w:tc>
        <w:tc>
          <w:tcPr>
            <w:tcW w:w="807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  <w:tcPrChange w:id="39" w:author="不错" w:date="2021-10-17T11:43:14Z">
              <w:tcPr>
                <w:tcW w:w="706" w:type="dxa"/>
                <w:vMerge w:val="continue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shd w:val="clear" w:color="auto" w:fill="FFFFFF"/>
                <w:tcMar>
                  <w:top w:w="0" w:type="dxa"/>
                  <w:left w:w="105" w:type="dxa"/>
                  <w:bottom w:w="0" w:type="dxa"/>
                  <w:right w:w="105" w:type="dxa"/>
                </w:tcMar>
                <w:vAlign w:val="top"/>
              </w:tcPr>
            </w:tcPrChange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952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  <w:tcPrChange w:id="40" w:author="不错" w:date="2021-10-17T11:43:14Z">
              <w:tcPr>
                <w:tcW w:w="833" w:type="dxa"/>
                <w:vMerge w:val="continue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shd w:val="clear" w:color="auto" w:fill="FFFFFF"/>
                <w:tcMar>
                  <w:top w:w="0" w:type="dxa"/>
                  <w:left w:w="105" w:type="dxa"/>
                  <w:bottom w:w="0" w:type="dxa"/>
                  <w:right w:w="105" w:type="dxa"/>
                </w:tcMar>
                <w:vAlign w:val="top"/>
              </w:tcPr>
            </w:tcPrChange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844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  <w:tcPrChange w:id="41" w:author="不错" w:date="2021-10-17T11:43:14Z">
              <w:tcPr>
                <w:tcW w:w="738" w:type="dxa"/>
                <w:vMerge w:val="continue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shd w:val="clear" w:color="auto" w:fill="FFFFFF"/>
                <w:tcMar>
                  <w:top w:w="0" w:type="dxa"/>
                  <w:left w:w="105" w:type="dxa"/>
                  <w:bottom w:w="0" w:type="dxa"/>
                  <w:right w:w="105" w:type="dxa"/>
                </w:tcMar>
                <w:vAlign w:val="top"/>
              </w:tcPr>
            </w:tcPrChange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  <w:tblPrExChange w:id="42" w:author="不错" w:date="2021-10-17T11:43:14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</w:tblPrEx>
          </w:tblPrExChange>
        </w:tblPrEx>
        <w:trPr>
          <w:trHeight w:val="2963" w:hRule="atLeast"/>
          <w:trPrChange w:id="42" w:author="不错" w:date="2021-10-17T11:43:14Z">
            <w:trPr>
              <w:trHeight w:val="975" w:hRule="atLeast"/>
            </w:trPr>
          </w:trPrChange>
        </w:trPr>
        <w:tc>
          <w:tcPr>
            <w:tcW w:w="926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  <w:tcPrChange w:id="43" w:author="不错" w:date="2021-10-17T11:43:14Z">
              <w:tcPr>
                <w:tcW w:w="810" w:type="dxa"/>
                <w:vMerge w:val="continue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shd w:val="clear" w:color="auto" w:fill="FFFFFF"/>
                <w:tcMar>
                  <w:top w:w="0" w:type="dxa"/>
                  <w:left w:w="105" w:type="dxa"/>
                  <w:bottom w:w="0" w:type="dxa"/>
                  <w:right w:w="105" w:type="dxa"/>
                </w:tcMar>
                <w:vAlign w:val="top"/>
              </w:tcPr>
            </w:tcPrChange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14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  <w:tcPrChange w:id="44" w:author="不错" w:date="2021-10-17T11:43:14Z">
              <w:tcPr>
                <w:tcW w:w="1256" w:type="dxa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shd w:val="clear" w:color="auto" w:fill="FFFFFF"/>
                <w:tcMar>
                  <w:top w:w="0" w:type="dxa"/>
                  <w:left w:w="105" w:type="dxa"/>
                  <w:bottom w:w="0" w:type="dxa"/>
                  <w:right w:w="105" w:type="dxa"/>
                </w:tcMar>
                <w:vAlign w:val="top"/>
              </w:tcPr>
            </w:tcPrChange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10:30</w:t>
            </w:r>
            <w:r>
              <w:rPr>
                <w:rFonts w:hint="default" w:ascii="等线" w:hAnsi="等线" w:eastAsia="等线" w:cs="等线"/>
                <w:i w:val="0"/>
                <w:caps w:val="0"/>
                <w:color w:val="333333"/>
                <w:spacing w:val="0"/>
                <w:sz w:val="24"/>
                <w:szCs w:val="24"/>
              </w:rPr>
              <w:t>至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11:10</w:t>
            </w:r>
          </w:p>
        </w:tc>
        <w:tc>
          <w:tcPr>
            <w:tcW w:w="18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  <w:tcPrChange w:id="45" w:author="不错" w:date="2021-10-17T11:43:14Z">
              <w:tcPr>
                <w:tcW w:w="1652" w:type="dxa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shd w:val="clear" w:color="auto" w:fill="FFFFFF"/>
                <w:tcMar>
                  <w:top w:w="0" w:type="dxa"/>
                  <w:left w:w="105" w:type="dxa"/>
                  <w:bottom w:w="0" w:type="dxa"/>
                  <w:right w:w="105" w:type="dxa"/>
                </w:tcMar>
                <w:vAlign w:val="top"/>
              </w:tcPr>
            </w:tcPrChange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default" w:ascii="等线" w:hAnsi="等线" w:eastAsia="等线" w:cs="等线"/>
                <w:i w:val="0"/>
                <w:caps w:val="0"/>
                <w:color w:val="333333"/>
                <w:spacing w:val="0"/>
                <w:sz w:val="24"/>
                <w:szCs w:val="24"/>
              </w:rPr>
              <w:t>展示课《打花巴掌》一年级</w:t>
            </w:r>
          </w:p>
        </w:tc>
        <w:tc>
          <w:tcPr>
            <w:tcW w:w="15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  <w:tcPrChange w:id="46" w:author="不错" w:date="2021-10-17T11:43:14Z">
              <w:tcPr>
                <w:tcW w:w="1332" w:type="dxa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shd w:val="clear" w:color="auto" w:fill="FFFFFF"/>
                <w:tcMar>
                  <w:top w:w="0" w:type="dxa"/>
                  <w:left w:w="105" w:type="dxa"/>
                  <w:bottom w:w="0" w:type="dxa"/>
                  <w:right w:w="105" w:type="dxa"/>
                </w:tcMar>
                <w:vAlign w:val="top"/>
              </w:tcPr>
            </w:tcPrChange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default" w:ascii="等线" w:hAnsi="等线" w:eastAsia="等线" w:cs="等线"/>
                <w:i w:val="0"/>
                <w:caps w:val="0"/>
                <w:color w:val="333333"/>
                <w:spacing w:val="0"/>
                <w:sz w:val="24"/>
                <w:szCs w:val="24"/>
              </w:rPr>
              <w:t>临高县实验小学钟虹晓（省骨）</w:t>
            </w:r>
          </w:p>
        </w:tc>
        <w:tc>
          <w:tcPr>
            <w:tcW w:w="807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  <w:tcPrChange w:id="47" w:author="不错" w:date="2021-10-17T11:43:14Z">
              <w:tcPr>
                <w:tcW w:w="706" w:type="dxa"/>
                <w:vMerge w:val="continue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shd w:val="clear" w:color="auto" w:fill="FFFFFF"/>
                <w:tcMar>
                  <w:top w:w="0" w:type="dxa"/>
                  <w:left w:w="105" w:type="dxa"/>
                  <w:bottom w:w="0" w:type="dxa"/>
                  <w:right w:w="105" w:type="dxa"/>
                </w:tcMar>
                <w:vAlign w:val="top"/>
              </w:tcPr>
            </w:tcPrChange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952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  <w:tcPrChange w:id="48" w:author="不错" w:date="2021-10-17T11:43:14Z">
              <w:tcPr>
                <w:tcW w:w="833" w:type="dxa"/>
                <w:vMerge w:val="continue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shd w:val="clear" w:color="auto" w:fill="FFFFFF"/>
                <w:tcMar>
                  <w:top w:w="0" w:type="dxa"/>
                  <w:left w:w="105" w:type="dxa"/>
                  <w:bottom w:w="0" w:type="dxa"/>
                  <w:right w:w="105" w:type="dxa"/>
                </w:tcMar>
                <w:vAlign w:val="top"/>
              </w:tcPr>
            </w:tcPrChange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844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  <w:tcPrChange w:id="49" w:author="不错" w:date="2021-10-17T11:43:14Z">
              <w:tcPr>
                <w:tcW w:w="738" w:type="dxa"/>
                <w:vMerge w:val="continue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shd w:val="clear" w:color="auto" w:fill="FFFFFF"/>
                <w:tcMar>
                  <w:top w:w="0" w:type="dxa"/>
                  <w:left w:w="105" w:type="dxa"/>
                  <w:bottom w:w="0" w:type="dxa"/>
                  <w:right w:w="105" w:type="dxa"/>
                </w:tcMar>
                <w:vAlign w:val="top"/>
              </w:tcPr>
            </w:tcPrChange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  <w:tblPrExChange w:id="50" w:author="不错" w:date="2021-10-17T11:43:14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</w:tblPrEx>
          </w:tblPrExChange>
        </w:tblPrEx>
        <w:trPr>
          <w:trHeight w:val="1132" w:hRule="atLeast"/>
          <w:trPrChange w:id="50" w:author="不错" w:date="2021-10-17T11:43:14Z">
            <w:trPr>
              <w:trHeight w:val="945" w:hRule="atLeast"/>
            </w:trPr>
          </w:trPrChange>
        </w:trPr>
        <w:tc>
          <w:tcPr>
            <w:tcW w:w="926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  <w:tcPrChange w:id="51" w:author="不错" w:date="2021-10-17T11:43:14Z">
              <w:tcPr>
                <w:tcW w:w="810" w:type="dxa"/>
                <w:vMerge w:val="continue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shd w:val="clear" w:color="auto" w:fill="FFFFFF"/>
                <w:tcMar>
                  <w:top w:w="0" w:type="dxa"/>
                  <w:left w:w="105" w:type="dxa"/>
                  <w:bottom w:w="0" w:type="dxa"/>
                  <w:right w:w="105" w:type="dxa"/>
                </w:tcMar>
                <w:vAlign w:val="top"/>
              </w:tcPr>
            </w:tcPrChange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14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  <w:tcPrChange w:id="52" w:author="不错" w:date="2021-10-17T11:43:14Z">
              <w:tcPr>
                <w:tcW w:w="1256" w:type="dxa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shd w:val="clear" w:color="auto" w:fill="FFFFFF"/>
                <w:tcMar>
                  <w:top w:w="0" w:type="dxa"/>
                  <w:left w:w="105" w:type="dxa"/>
                  <w:bottom w:w="0" w:type="dxa"/>
                  <w:right w:w="105" w:type="dxa"/>
                </w:tcMar>
                <w:vAlign w:val="top"/>
              </w:tcPr>
            </w:tcPrChange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11</w:t>
            </w:r>
            <w:r>
              <w:rPr>
                <w:rFonts w:hint="default" w:ascii="等线" w:hAnsi="等线" w:eastAsia="等线" w:cs="等线"/>
                <w:i w:val="0"/>
                <w:caps w:val="0"/>
                <w:color w:val="333333"/>
                <w:spacing w:val="0"/>
                <w:sz w:val="24"/>
                <w:szCs w:val="24"/>
              </w:rPr>
              <w:t>：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20</w:t>
            </w:r>
            <w:r>
              <w:rPr>
                <w:rFonts w:hint="default" w:ascii="等线" w:hAnsi="等线" w:eastAsia="等线" w:cs="等线"/>
                <w:i w:val="0"/>
                <w:caps w:val="0"/>
                <w:color w:val="333333"/>
                <w:spacing w:val="0"/>
                <w:sz w:val="24"/>
                <w:szCs w:val="24"/>
              </w:rPr>
              <w:t>至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12:00</w:t>
            </w:r>
          </w:p>
        </w:tc>
        <w:tc>
          <w:tcPr>
            <w:tcW w:w="18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  <w:tcPrChange w:id="53" w:author="不错" w:date="2021-10-17T11:43:14Z">
              <w:tcPr>
                <w:tcW w:w="1652" w:type="dxa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shd w:val="clear" w:color="auto" w:fill="FFFFFF"/>
                <w:tcMar>
                  <w:top w:w="0" w:type="dxa"/>
                  <w:left w:w="105" w:type="dxa"/>
                  <w:bottom w:w="0" w:type="dxa"/>
                  <w:right w:w="105" w:type="dxa"/>
                </w:tcMar>
                <w:vAlign w:val="top"/>
              </w:tcPr>
            </w:tcPrChange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default" w:ascii="等线" w:hAnsi="等线" w:eastAsia="等线" w:cs="等线"/>
                <w:i w:val="0"/>
                <w:caps w:val="0"/>
                <w:color w:val="333333"/>
                <w:spacing w:val="0"/>
                <w:sz w:val="24"/>
                <w:szCs w:val="24"/>
              </w:rPr>
              <w:t>点评</w:t>
            </w:r>
          </w:p>
        </w:tc>
        <w:tc>
          <w:tcPr>
            <w:tcW w:w="15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  <w:tcPrChange w:id="54" w:author="不错" w:date="2021-10-17T11:43:14Z">
              <w:tcPr>
                <w:tcW w:w="1332" w:type="dxa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shd w:val="clear" w:color="auto" w:fill="FFFFFF"/>
                <w:tcMar>
                  <w:top w:w="0" w:type="dxa"/>
                  <w:left w:w="105" w:type="dxa"/>
                  <w:bottom w:w="0" w:type="dxa"/>
                  <w:right w:w="105" w:type="dxa"/>
                </w:tcMar>
                <w:vAlign w:val="top"/>
              </w:tcPr>
            </w:tcPrChange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default" w:ascii="等线" w:hAnsi="等线" w:eastAsia="等线" w:cs="等线"/>
                <w:i w:val="0"/>
                <w:caps w:val="0"/>
                <w:color w:val="333333"/>
                <w:spacing w:val="0"/>
                <w:sz w:val="24"/>
                <w:szCs w:val="24"/>
              </w:rPr>
              <w:t>陈茜等</w:t>
            </w:r>
          </w:p>
        </w:tc>
        <w:tc>
          <w:tcPr>
            <w:tcW w:w="807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  <w:tcPrChange w:id="55" w:author="不错" w:date="2021-10-17T11:43:14Z">
              <w:tcPr>
                <w:tcW w:w="706" w:type="dxa"/>
                <w:vMerge w:val="continue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shd w:val="clear" w:color="auto" w:fill="FFFFFF"/>
                <w:tcMar>
                  <w:top w:w="0" w:type="dxa"/>
                  <w:left w:w="105" w:type="dxa"/>
                  <w:bottom w:w="0" w:type="dxa"/>
                  <w:right w:w="105" w:type="dxa"/>
                </w:tcMar>
                <w:vAlign w:val="top"/>
              </w:tcPr>
            </w:tcPrChange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952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  <w:tcPrChange w:id="56" w:author="不错" w:date="2021-10-17T11:43:14Z">
              <w:tcPr>
                <w:tcW w:w="833" w:type="dxa"/>
                <w:vMerge w:val="continue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shd w:val="clear" w:color="auto" w:fill="FFFFFF"/>
                <w:tcMar>
                  <w:top w:w="0" w:type="dxa"/>
                  <w:left w:w="105" w:type="dxa"/>
                  <w:bottom w:w="0" w:type="dxa"/>
                  <w:right w:w="105" w:type="dxa"/>
                </w:tcMar>
                <w:vAlign w:val="top"/>
              </w:tcPr>
            </w:tcPrChange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844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  <w:tcPrChange w:id="57" w:author="不错" w:date="2021-10-17T11:43:14Z">
              <w:tcPr>
                <w:tcW w:w="738" w:type="dxa"/>
                <w:vMerge w:val="continue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shd w:val="clear" w:color="auto" w:fill="FFFFFF"/>
                <w:tcMar>
                  <w:top w:w="0" w:type="dxa"/>
                  <w:left w:w="105" w:type="dxa"/>
                  <w:bottom w:w="0" w:type="dxa"/>
                  <w:right w:w="105" w:type="dxa"/>
                </w:tcMar>
                <w:vAlign w:val="top"/>
              </w:tcPr>
            </w:tcPrChange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  <w:tblPrExChange w:id="58" w:author="不错" w:date="2021-10-17T11:43:14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</w:tblPrEx>
          </w:tblPrExChange>
        </w:tblPrEx>
        <w:trPr>
          <w:trHeight w:val="2227" w:hRule="atLeast"/>
          <w:trPrChange w:id="58" w:author="不错" w:date="2021-10-17T11:43:14Z">
            <w:trPr>
              <w:trHeight w:val="990" w:hRule="atLeast"/>
            </w:trPr>
          </w:trPrChange>
        </w:trPr>
        <w:tc>
          <w:tcPr>
            <w:tcW w:w="926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  <w:tcPrChange w:id="59" w:author="不错" w:date="2021-10-17T11:43:14Z">
              <w:tcPr>
                <w:tcW w:w="810" w:type="dxa"/>
                <w:vMerge w:val="restart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shd w:val="clear" w:color="auto" w:fill="FFFFFF"/>
                <w:tcMar>
                  <w:top w:w="0" w:type="dxa"/>
                  <w:left w:w="105" w:type="dxa"/>
                  <w:bottom w:w="0" w:type="dxa"/>
                  <w:right w:w="105" w:type="dxa"/>
                </w:tcMar>
                <w:vAlign w:val="top"/>
              </w:tcPr>
            </w:tcPrChange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10</w:t>
            </w:r>
            <w:r>
              <w:rPr>
                <w:rFonts w:hint="default" w:ascii="等线" w:hAnsi="等线" w:eastAsia="等线" w:cs="等线"/>
                <w:i w:val="0"/>
                <w:caps w:val="0"/>
                <w:color w:val="333333"/>
                <w:spacing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20</w:t>
            </w:r>
            <w:r>
              <w:rPr>
                <w:rFonts w:hint="default" w:ascii="等线" w:hAnsi="等线" w:eastAsia="等线" w:cs="等线"/>
                <w:i w:val="0"/>
                <w:caps w:val="0"/>
                <w:color w:val="333333"/>
                <w:spacing w:val="0"/>
                <w:sz w:val="24"/>
                <w:szCs w:val="24"/>
              </w:rPr>
              <w:t>日下午</w:t>
            </w:r>
          </w:p>
        </w:tc>
        <w:tc>
          <w:tcPr>
            <w:tcW w:w="14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  <w:tcPrChange w:id="60" w:author="不错" w:date="2021-10-17T11:43:14Z">
              <w:tcPr>
                <w:tcW w:w="1256" w:type="dxa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shd w:val="clear" w:color="auto" w:fill="FFFFFF"/>
                <w:tcMar>
                  <w:top w:w="0" w:type="dxa"/>
                  <w:left w:w="105" w:type="dxa"/>
                  <w:bottom w:w="0" w:type="dxa"/>
                  <w:right w:w="105" w:type="dxa"/>
                </w:tcMar>
                <w:vAlign w:val="top"/>
              </w:tcPr>
            </w:tcPrChange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3:00</w:t>
            </w:r>
            <w:r>
              <w:rPr>
                <w:rFonts w:hint="default" w:ascii="等线" w:hAnsi="等线" w:eastAsia="等线" w:cs="等线"/>
                <w:i w:val="0"/>
                <w:caps w:val="0"/>
                <w:color w:val="333333"/>
                <w:spacing w:val="0"/>
                <w:sz w:val="24"/>
                <w:szCs w:val="24"/>
              </w:rPr>
              <w:t>至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3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:40</w:t>
            </w:r>
          </w:p>
        </w:tc>
        <w:tc>
          <w:tcPr>
            <w:tcW w:w="18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  <w:tcPrChange w:id="61" w:author="不错" w:date="2021-10-17T11:43:14Z">
              <w:tcPr>
                <w:tcW w:w="1652" w:type="dxa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shd w:val="clear" w:color="auto" w:fill="FFFFFF"/>
                <w:tcMar>
                  <w:top w:w="0" w:type="dxa"/>
                  <w:left w:w="105" w:type="dxa"/>
                  <w:bottom w:w="0" w:type="dxa"/>
                  <w:right w:w="105" w:type="dxa"/>
                </w:tcMar>
                <w:vAlign w:val="top"/>
              </w:tcPr>
            </w:tcPrChange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default" w:ascii="等线" w:hAnsi="等线" w:eastAsia="等线" w:cs="等线"/>
                <w:i w:val="0"/>
                <w:caps w:val="0"/>
                <w:color w:val="333333"/>
                <w:spacing w:val="0"/>
                <w:sz w:val="24"/>
                <w:szCs w:val="24"/>
              </w:rPr>
              <w:t>展示课《军民团结一家亲》七年级</w:t>
            </w:r>
          </w:p>
        </w:tc>
        <w:tc>
          <w:tcPr>
            <w:tcW w:w="15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  <w:tcPrChange w:id="62" w:author="不错" w:date="2021-10-17T11:43:14Z">
              <w:tcPr>
                <w:tcW w:w="1332" w:type="dxa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shd w:val="clear" w:color="auto" w:fill="FFFFFF"/>
                <w:tcMar>
                  <w:top w:w="0" w:type="dxa"/>
                  <w:left w:w="105" w:type="dxa"/>
                  <w:bottom w:w="0" w:type="dxa"/>
                  <w:right w:w="105" w:type="dxa"/>
                </w:tcMar>
                <w:vAlign w:val="top"/>
              </w:tcPr>
            </w:tcPrChange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儋州市儋耳实验学校</w:t>
            </w:r>
            <w:r>
              <w:rPr>
                <w:rFonts w:hint="default" w:ascii="等线" w:hAnsi="等线" w:eastAsia="等线" w:cs="等线"/>
                <w:i w:val="0"/>
                <w:caps w:val="0"/>
                <w:color w:val="333333"/>
                <w:spacing w:val="0"/>
                <w:sz w:val="24"/>
                <w:szCs w:val="24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符杜鹃</w:t>
            </w:r>
          </w:p>
        </w:tc>
        <w:tc>
          <w:tcPr>
            <w:tcW w:w="807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  <w:tcPrChange w:id="63" w:author="不错" w:date="2021-10-17T11:43:14Z">
              <w:tcPr>
                <w:tcW w:w="706" w:type="dxa"/>
                <w:vMerge w:val="continue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shd w:val="clear" w:color="auto" w:fill="FFFFFF"/>
                <w:tcMar>
                  <w:top w:w="0" w:type="dxa"/>
                  <w:left w:w="105" w:type="dxa"/>
                  <w:bottom w:w="0" w:type="dxa"/>
                  <w:right w:w="105" w:type="dxa"/>
                </w:tcMar>
                <w:vAlign w:val="top"/>
              </w:tcPr>
            </w:tcPrChange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952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  <w:tcPrChange w:id="64" w:author="不错" w:date="2021-10-17T11:43:14Z">
              <w:tcPr>
                <w:tcW w:w="833" w:type="dxa"/>
                <w:vMerge w:val="continue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shd w:val="clear" w:color="auto" w:fill="FFFFFF"/>
                <w:tcMar>
                  <w:top w:w="0" w:type="dxa"/>
                  <w:left w:w="105" w:type="dxa"/>
                  <w:bottom w:w="0" w:type="dxa"/>
                  <w:right w:w="105" w:type="dxa"/>
                </w:tcMar>
                <w:vAlign w:val="top"/>
              </w:tcPr>
            </w:tcPrChange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844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  <w:tcPrChange w:id="65" w:author="不错" w:date="2021-10-17T11:43:14Z">
              <w:tcPr>
                <w:tcW w:w="738" w:type="dxa"/>
                <w:vMerge w:val="continue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shd w:val="clear" w:color="auto" w:fill="FFFFFF"/>
                <w:tcMar>
                  <w:top w:w="0" w:type="dxa"/>
                  <w:left w:w="105" w:type="dxa"/>
                  <w:bottom w:w="0" w:type="dxa"/>
                  <w:right w:w="105" w:type="dxa"/>
                </w:tcMar>
                <w:vAlign w:val="top"/>
              </w:tcPr>
            </w:tcPrChange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  <w:tblPrExChange w:id="66" w:author="不错" w:date="2021-10-17T11:43:14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</w:tblPrEx>
          </w:tblPrExChange>
        </w:tblPrEx>
        <w:trPr>
          <w:trHeight w:val="2963" w:hRule="atLeast"/>
          <w:trPrChange w:id="66" w:author="不错" w:date="2021-10-17T11:43:14Z">
            <w:trPr>
              <w:trHeight w:val="975" w:hRule="atLeast"/>
            </w:trPr>
          </w:trPrChange>
        </w:trPr>
        <w:tc>
          <w:tcPr>
            <w:tcW w:w="926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  <w:tcPrChange w:id="67" w:author="不错" w:date="2021-10-17T11:43:14Z">
              <w:tcPr>
                <w:tcW w:w="810" w:type="dxa"/>
                <w:vMerge w:val="continue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shd w:val="clear" w:color="auto" w:fill="FFFFFF"/>
                <w:tcMar>
                  <w:top w:w="0" w:type="dxa"/>
                  <w:left w:w="105" w:type="dxa"/>
                  <w:bottom w:w="0" w:type="dxa"/>
                  <w:right w:w="105" w:type="dxa"/>
                </w:tcMar>
                <w:vAlign w:val="top"/>
              </w:tcPr>
            </w:tcPrChange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14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  <w:tcPrChange w:id="68" w:author="不错" w:date="2021-10-17T11:43:14Z">
              <w:tcPr>
                <w:tcW w:w="1256" w:type="dxa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shd w:val="clear" w:color="auto" w:fill="FFFFFF"/>
                <w:tcMar>
                  <w:top w:w="0" w:type="dxa"/>
                  <w:left w:w="105" w:type="dxa"/>
                  <w:bottom w:w="0" w:type="dxa"/>
                  <w:right w:w="105" w:type="dxa"/>
                </w:tcMar>
                <w:vAlign w:val="top"/>
              </w:tcPr>
            </w:tcPrChange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3:50</w:t>
            </w:r>
            <w:r>
              <w:rPr>
                <w:rFonts w:hint="default" w:ascii="等线" w:hAnsi="等线" w:eastAsia="等线" w:cs="等线"/>
                <w:i w:val="0"/>
                <w:caps w:val="0"/>
                <w:color w:val="333333"/>
                <w:spacing w:val="0"/>
                <w:sz w:val="24"/>
                <w:szCs w:val="24"/>
              </w:rPr>
              <w:t>至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4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:50</w:t>
            </w:r>
          </w:p>
        </w:tc>
        <w:tc>
          <w:tcPr>
            <w:tcW w:w="18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  <w:tcPrChange w:id="69" w:author="不错" w:date="2021-10-17T11:43:14Z">
              <w:tcPr>
                <w:tcW w:w="1652" w:type="dxa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shd w:val="clear" w:color="auto" w:fill="FFFFFF"/>
                <w:tcMar>
                  <w:top w:w="0" w:type="dxa"/>
                  <w:left w:w="105" w:type="dxa"/>
                  <w:bottom w:w="0" w:type="dxa"/>
                  <w:right w:w="105" w:type="dxa"/>
                </w:tcMar>
                <w:vAlign w:val="top"/>
              </w:tcPr>
            </w:tcPrChange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default" w:ascii="等线" w:hAnsi="等线" w:eastAsia="等线" w:cs="等线"/>
                <w:i w:val="0"/>
                <w:caps w:val="0"/>
                <w:color w:val="333333"/>
                <w:spacing w:val="0"/>
                <w:sz w:val="24"/>
                <w:szCs w:val="24"/>
              </w:rPr>
              <w:t>讲座《人音版教材分析》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 </w:t>
            </w:r>
          </w:p>
        </w:tc>
        <w:tc>
          <w:tcPr>
            <w:tcW w:w="15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  <w:tcPrChange w:id="70" w:author="不错" w:date="2021-10-17T11:43:14Z">
              <w:tcPr>
                <w:tcW w:w="1332" w:type="dxa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shd w:val="clear" w:color="auto" w:fill="FFFFFF"/>
                <w:tcMar>
                  <w:top w:w="0" w:type="dxa"/>
                  <w:left w:w="105" w:type="dxa"/>
                  <w:bottom w:w="0" w:type="dxa"/>
                  <w:right w:w="105" w:type="dxa"/>
                </w:tcMar>
                <w:vAlign w:val="top"/>
              </w:tcPr>
            </w:tcPrChange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default" w:ascii="等线" w:hAnsi="等线" w:eastAsia="等线" w:cs="等线"/>
                <w:i w:val="0"/>
                <w:caps w:val="0"/>
                <w:color w:val="333333"/>
                <w:spacing w:val="0"/>
                <w:sz w:val="24"/>
                <w:szCs w:val="24"/>
              </w:rPr>
              <w:t>海南师范大学基础教育学院  陈茜</w:t>
            </w:r>
          </w:p>
        </w:tc>
        <w:tc>
          <w:tcPr>
            <w:tcW w:w="807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  <w:tcPrChange w:id="71" w:author="不错" w:date="2021-10-17T11:43:14Z">
              <w:tcPr>
                <w:tcW w:w="706" w:type="dxa"/>
                <w:vMerge w:val="continue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shd w:val="clear" w:color="auto" w:fill="FFFFFF"/>
                <w:tcMar>
                  <w:top w:w="0" w:type="dxa"/>
                  <w:left w:w="105" w:type="dxa"/>
                  <w:bottom w:w="0" w:type="dxa"/>
                  <w:right w:w="105" w:type="dxa"/>
                </w:tcMar>
                <w:vAlign w:val="top"/>
              </w:tcPr>
            </w:tcPrChange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952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  <w:tcPrChange w:id="72" w:author="不错" w:date="2021-10-17T11:43:14Z">
              <w:tcPr>
                <w:tcW w:w="833" w:type="dxa"/>
                <w:vMerge w:val="continue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shd w:val="clear" w:color="auto" w:fill="FFFFFF"/>
                <w:tcMar>
                  <w:top w:w="0" w:type="dxa"/>
                  <w:left w:w="105" w:type="dxa"/>
                  <w:bottom w:w="0" w:type="dxa"/>
                  <w:right w:w="105" w:type="dxa"/>
                </w:tcMar>
                <w:vAlign w:val="top"/>
              </w:tcPr>
            </w:tcPrChange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844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  <w:tcPrChange w:id="73" w:author="不错" w:date="2021-10-17T11:43:14Z">
              <w:tcPr>
                <w:tcW w:w="738" w:type="dxa"/>
                <w:vMerge w:val="continue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shd w:val="clear" w:color="auto" w:fill="FFFFFF"/>
                <w:tcMar>
                  <w:top w:w="0" w:type="dxa"/>
                  <w:left w:w="105" w:type="dxa"/>
                  <w:bottom w:w="0" w:type="dxa"/>
                  <w:right w:w="105" w:type="dxa"/>
                </w:tcMar>
                <w:vAlign w:val="top"/>
              </w:tcPr>
            </w:tcPrChange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  <w:tblPrExChange w:id="74" w:author="不错" w:date="2021-10-17T11:43:14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</w:tblPrEx>
          </w:tblPrExChange>
        </w:tblPrEx>
        <w:trPr>
          <w:trHeight w:val="1221" w:hRule="atLeast"/>
          <w:trPrChange w:id="74" w:author="不错" w:date="2021-10-17T11:43:14Z">
            <w:trPr>
              <w:trHeight w:val="1020" w:hRule="atLeast"/>
            </w:trPr>
          </w:trPrChange>
        </w:trPr>
        <w:tc>
          <w:tcPr>
            <w:tcW w:w="926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  <w:tcPrChange w:id="75" w:author="不错" w:date="2021-10-17T11:43:14Z">
              <w:tcPr>
                <w:tcW w:w="810" w:type="dxa"/>
                <w:vMerge w:val="continue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shd w:val="clear" w:color="auto" w:fill="FFFFFF"/>
                <w:tcMar>
                  <w:top w:w="0" w:type="dxa"/>
                  <w:left w:w="105" w:type="dxa"/>
                  <w:bottom w:w="0" w:type="dxa"/>
                  <w:right w:w="105" w:type="dxa"/>
                </w:tcMar>
                <w:vAlign w:val="top"/>
              </w:tcPr>
            </w:tcPrChange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14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  <w:tcPrChange w:id="76" w:author="不错" w:date="2021-10-17T11:43:14Z">
              <w:tcPr>
                <w:tcW w:w="1256" w:type="dxa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shd w:val="clear" w:color="auto" w:fill="FFFFFF"/>
                <w:tcMar>
                  <w:top w:w="0" w:type="dxa"/>
                  <w:left w:w="105" w:type="dxa"/>
                  <w:bottom w:w="0" w:type="dxa"/>
                  <w:right w:w="105" w:type="dxa"/>
                </w:tcMar>
                <w:vAlign w:val="top"/>
              </w:tcPr>
            </w:tcPrChange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5:00</w:t>
            </w:r>
            <w:r>
              <w:rPr>
                <w:rFonts w:hint="default" w:ascii="等线" w:hAnsi="等线" w:eastAsia="等线" w:cs="等线"/>
                <w:i w:val="0"/>
                <w:caps w:val="0"/>
                <w:color w:val="333333"/>
                <w:spacing w:val="0"/>
                <w:sz w:val="24"/>
                <w:szCs w:val="24"/>
              </w:rPr>
              <w:t>至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6:00</w:t>
            </w:r>
          </w:p>
        </w:tc>
        <w:tc>
          <w:tcPr>
            <w:tcW w:w="18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  <w:tcPrChange w:id="77" w:author="不错" w:date="2021-10-17T11:43:14Z">
              <w:tcPr>
                <w:tcW w:w="1652" w:type="dxa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shd w:val="clear" w:color="auto" w:fill="FFFFFF"/>
                <w:tcMar>
                  <w:top w:w="0" w:type="dxa"/>
                  <w:left w:w="105" w:type="dxa"/>
                  <w:bottom w:w="0" w:type="dxa"/>
                  <w:right w:w="105" w:type="dxa"/>
                </w:tcMar>
                <w:vAlign w:val="top"/>
              </w:tcPr>
            </w:tcPrChange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default" w:ascii="等线" w:hAnsi="等线" w:eastAsia="等线" w:cs="等线"/>
                <w:i w:val="0"/>
                <w:caps w:val="0"/>
                <w:color w:val="333333"/>
                <w:spacing w:val="0"/>
                <w:sz w:val="24"/>
                <w:szCs w:val="24"/>
              </w:rPr>
              <w:t>点评</w:t>
            </w:r>
          </w:p>
        </w:tc>
        <w:tc>
          <w:tcPr>
            <w:tcW w:w="15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  <w:tcPrChange w:id="78" w:author="不错" w:date="2021-10-17T11:43:14Z">
              <w:tcPr>
                <w:tcW w:w="1332" w:type="dxa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shd w:val="clear" w:color="auto" w:fill="FFFFFF"/>
                <w:tcMar>
                  <w:top w:w="0" w:type="dxa"/>
                  <w:left w:w="105" w:type="dxa"/>
                  <w:bottom w:w="0" w:type="dxa"/>
                  <w:right w:w="105" w:type="dxa"/>
                </w:tcMar>
                <w:vAlign w:val="top"/>
              </w:tcPr>
            </w:tcPrChange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default" w:ascii="等线" w:hAnsi="等线" w:eastAsia="等线" w:cs="等线"/>
                <w:i w:val="0"/>
                <w:caps w:val="0"/>
                <w:color w:val="333333"/>
                <w:spacing w:val="0"/>
                <w:sz w:val="24"/>
                <w:szCs w:val="24"/>
              </w:rPr>
              <w:t>庄小清等</w:t>
            </w:r>
          </w:p>
        </w:tc>
        <w:tc>
          <w:tcPr>
            <w:tcW w:w="807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  <w:tcPrChange w:id="79" w:author="不错" w:date="2021-10-17T11:43:14Z">
              <w:tcPr>
                <w:tcW w:w="706" w:type="dxa"/>
                <w:vMerge w:val="continue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shd w:val="clear" w:color="auto" w:fill="FFFFFF"/>
                <w:tcMar>
                  <w:top w:w="0" w:type="dxa"/>
                  <w:left w:w="105" w:type="dxa"/>
                  <w:bottom w:w="0" w:type="dxa"/>
                  <w:right w:w="105" w:type="dxa"/>
                </w:tcMar>
                <w:vAlign w:val="top"/>
              </w:tcPr>
            </w:tcPrChange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952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  <w:tcPrChange w:id="80" w:author="不错" w:date="2021-10-17T11:43:14Z">
              <w:tcPr>
                <w:tcW w:w="833" w:type="dxa"/>
                <w:vMerge w:val="continue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shd w:val="clear" w:color="auto" w:fill="FFFFFF"/>
                <w:tcMar>
                  <w:top w:w="0" w:type="dxa"/>
                  <w:left w:w="105" w:type="dxa"/>
                  <w:bottom w:w="0" w:type="dxa"/>
                  <w:right w:w="105" w:type="dxa"/>
                </w:tcMar>
                <w:vAlign w:val="top"/>
              </w:tcPr>
            </w:tcPrChange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844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  <w:tcPrChange w:id="81" w:author="不错" w:date="2021-10-17T11:43:14Z">
              <w:tcPr>
                <w:tcW w:w="738" w:type="dxa"/>
                <w:vMerge w:val="continue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shd w:val="clear" w:color="auto" w:fill="FFFFFF"/>
                <w:tcMar>
                  <w:top w:w="0" w:type="dxa"/>
                  <w:left w:w="105" w:type="dxa"/>
                  <w:bottom w:w="0" w:type="dxa"/>
                  <w:right w:w="105" w:type="dxa"/>
                </w:tcMar>
                <w:vAlign w:val="top"/>
              </w:tcPr>
            </w:tcPrChange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  <w:tblPrExChange w:id="82" w:author="不错" w:date="2021-10-17T11:43:14Z"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</w:tblPrEx>
          </w:tblPrExChange>
        </w:tblPrEx>
        <w:trPr>
          <w:trHeight w:val="1610" w:hRule="atLeast"/>
          <w:trPrChange w:id="82" w:author="不错" w:date="2021-10-17T11:43:14Z">
            <w:trPr>
              <w:trHeight w:val="1305" w:hRule="atLeast"/>
            </w:trPr>
          </w:trPrChange>
        </w:trPr>
        <w:tc>
          <w:tcPr>
            <w:tcW w:w="9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  <w:tcPrChange w:id="83" w:author="不错" w:date="2021-10-17T11:43:14Z">
              <w:tcPr>
                <w:tcW w:w="810" w:type="dxa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shd w:val="clear" w:color="auto" w:fill="FFFFFF"/>
                <w:vAlign w:val="center"/>
              </w:tcPr>
            </w:tcPrChange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10</w:t>
            </w:r>
            <w:r>
              <w:rPr>
                <w:rFonts w:hint="default" w:ascii="等线" w:hAnsi="等线" w:eastAsia="等线" w:cs="等线"/>
                <w:i w:val="0"/>
                <w:caps w:val="0"/>
                <w:color w:val="333333"/>
                <w:spacing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  <w:t>21</w:t>
            </w:r>
            <w:r>
              <w:rPr>
                <w:rFonts w:hint="default" w:ascii="等线" w:hAnsi="等线" w:eastAsia="等线" w:cs="等线"/>
                <w:i w:val="0"/>
                <w:caps w:val="0"/>
                <w:color w:val="333333"/>
                <w:spacing w:val="0"/>
                <w:sz w:val="24"/>
                <w:szCs w:val="24"/>
              </w:rPr>
              <w:t>日上午</w:t>
            </w:r>
          </w:p>
        </w:tc>
        <w:tc>
          <w:tcPr>
            <w:tcW w:w="7451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  <w:tcPrChange w:id="84" w:author="不错" w:date="2021-10-17T11:43:14Z">
              <w:tcPr>
                <w:tcW w:w="6517" w:type="dxa"/>
                <w:gridSpan w:val="6"/>
                <w:tc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</w:tcBorders>
                <w:shd w:val="clear" w:color="auto" w:fill="FFFFFF"/>
                <w:tcMar>
                  <w:top w:w="0" w:type="dxa"/>
                  <w:left w:w="105" w:type="dxa"/>
                  <w:bottom w:w="0" w:type="dxa"/>
                  <w:right w:w="105" w:type="dxa"/>
                </w:tcMar>
                <w:vAlign w:val="top"/>
              </w:tcPr>
            </w:tcPrChange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default" w:ascii="等线" w:hAnsi="等线" w:eastAsia="等线" w:cs="等线"/>
                <w:i w:val="0"/>
                <w:caps w:val="0"/>
                <w:color w:val="333333"/>
                <w:spacing w:val="0"/>
                <w:sz w:val="24"/>
                <w:szCs w:val="24"/>
              </w:rPr>
              <w:t>离会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不错">
    <w15:presenceInfo w15:providerId="WPS Office" w15:userId="20819516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revisionView w:markup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DD7D6B"/>
    <w:rsid w:val="1644420A"/>
    <w:rsid w:val="2235706E"/>
    <w:rsid w:val="244D4E95"/>
    <w:rsid w:val="3D6726ED"/>
    <w:rsid w:val="67DD7D6B"/>
    <w:rsid w:val="684F1B21"/>
    <w:rsid w:val="74CF732A"/>
    <w:rsid w:val="7D002FE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2021-10-15T03:37:00Z</dcterms:created>
  <dc:creator>周阳</dc:creator>
  <cp:lastModifiedBy>不错</cp:lastModifiedBy>
  <dcterms:modified xsi:type="dcterms:W3CDTF">2021-10-17T03:43:41Z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AADB37404E70493CBCC7A39B37194B9D</vt:lpwstr>
  </property>
</Properties>
</file>