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78" w:lineRule="exact"/>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pPr>
        <w:keepNext w:val="0"/>
        <w:keepLines w:val="0"/>
        <w:pageBreakBefore w:val="0"/>
        <w:widowControl w:val="0"/>
        <w:kinsoku/>
        <w:wordWrap/>
        <w:overflowPunct/>
        <w:topLinePunct w:val="0"/>
        <w:autoSpaceDE/>
        <w:autoSpaceDN/>
        <w:bidi w:val="0"/>
        <w:adjustRightInd/>
        <w:spacing w:line="578" w:lineRule="exact"/>
        <w:jc w:val="center"/>
        <w:textAlignment w:val="auto"/>
        <w:rPr>
          <w:rFonts w:hint="eastAsia" w:ascii="微软简标宋" w:hAnsi="微软简标宋" w:eastAsia="微软简标宋" w:cs="微软简标宋"/>
          <w:b w:val="0"/>
          <w:bCs w:val="0"/>
          <w:sz w:val="44"/>
          <w:szCs w:val="44"/>
        </w:rPr>
      </w:pPr>
      <w:r>
        <w:rPr>
          <w:rFonts w:hint="eastAsia" w:ascii="微软简标宋" w:hAnsi="微软简标宋" w:eastAsia="微软简标宋" w:cs="微软简标宋"/>
          <w:b w:val="0"/>
          <w:bCs w:val="0"/>
          <w:sz w:val="44"/>
          <w:szCs w:val="44"/>
        </w:rPr>
        <w:t>202</w:t>
      </w:r>
      <w:r>
        <w:rPr>
          <w:rFonts w:hint="eastAsia" w:ascii="微软简标宋" w:hAnsi="微软简标宋" w:eastAsia="微软简标宋" w:cs="微软简标宋"/>
          <w:b w:val="0"/>
          <w:bCs w:val="0"/>
          <w:sz w:val="44"/>
          <w:szCs w:val="44"/>
          <w:lang w:val="en-US" w:eastAsia="zh-CN"/>
        </w:rPr>
        <w:t>3</w:t>
      </w:r>
      <w:r>
        <w:rPr>
          <w:rFonts w:hint="eastAsia" w:ascii="微软简标宋" w:hAnsi="微软简标宋" w:eastAsia="微软简标宋" w:cs="微软简标宋"/>
          <w:b w:val="0"/>
          <w:bCs w:val="0"/>
          <w:sz w:val="44"/>
          <w:szCs w:val="44"/>
        </w:rPr>
        <w:t>年三亚市中小学品质课程建设</w:t>
      </w:r>
    </w:p>
    <w:p>
      <w:pPr>
        <w:keepNext w:val="0"/>
        <w:keepLines w:val="0"/>
        <w:pageBreakBefore w:val="0"/>
        <w:widowControl w:val="0"/>
        <w:kinsoku/>
        <w:wordWrap/>
        <w:overflowPunct/>
        <w:topLinePunct w:val="0"/>
        <w:autoSpaceDE/>
        <w:autoSpaceDN/>
        <w:bidi w:val="0"/>
        <w:adjustRightInd/>
        <w:spacing w:line="578" w:lineRule="exact"/>
        <w:jc w:val="center"/>
        <w:textAlignment w:val="auto"/>
        <w:rPr>
          <w:rFonts w:hint="eastAsia" w:ascii="微软简标宋" w:hAnsi="微软简标宋" w:eastAsia="微软简标宋" w:cs="微软简标宋"/>
          <w:b w:val="0"/>
          <w:bCs w:val="0"/>
          <w:sz w:val="44"/>
          <w:szCs w:val="44"/>
        </w:rPr>
      </w:pPr>
      <w:r>
        <w:rPr>
          <w:rFonts w:hint="eastAsia" w:ascii="微软简标宋" w:hAnsi="微软简标宋" w:eastAsia="微软简标宋" w:cs="微软简标宋"/>
          <w:b w:val="0"/>
          <w:bCs w:val="0"/>
          <w:sz w:val="44"/>
          <w:szCs w:val="44"/>
        </w:rPr>
        <w:t>项目</w:t>
      </w:r>
      <w:r>
        <w:rPr>
          <w:rFonts w:hint="eastAsia" w:ascii="微软简标宋" w:hAnsi="微软简标宋" w:eastAsia="微软简标宋" w:cs="微软简标宋"/>
          <w:b w:val="0"/>
          <w:bCs w:val="0"/>
          <w:sz w:val="44"/>
          <w:szCs w:val="44"/>
          <w:lang w:eastAsia="zh-CN"/>
        </w:rPr>
        <w:t>工作</w:t>
      </w:r>
      <w:r>
        <w:rPr>
          <w:rFonts w:hint="eastAsia" w:ascii="微软简标宋" w:hAnsi="微软简标宋" w:eastAsia="微软简标宋" w:cs="微软简标宋"/>
          <w:b w:val="0"/>
          <w:bCs w:val="0"/>
          <w:sz w:val="44"/>
          <w:szCs w:val="44"/>
        </w:rPr>
        <w:t>计划</w:t>
      </w:r>
    </w:p>
    <w:p>
      <w:pPr>
        <w:spacing w:line="600" w:lineRule="exact"/>
        <w:rPr>
          <w:rFonts w:ascii="宋体" w:hAnsi="宋体" w:cs="仿宋_GB2312"/>
          <w:sz w:val="24"/>
          <w:szCs w:val="24"/>
        </w:rPr>
      </w:pP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为了进一步贯彻落实《中共中央 国务院关于深化教育教学改革全面提高义务教育质量的意见》、《教育部关于全面深化课程改革落实立德树人根本任务的意见》等有关文件精神，落实立德树人根本任务，构建适应学生发展的课程体系，深化教育内涵发展，特制定三亚市品质课程建设项目2023年推进计划。</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rPr>
        <w:t>一、项目目标</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del w:id="0" w:author="不错" w:date="2023-03-23T11:34:39Z"/>
          <w:rFonts w:hint="eastAsia" w:ascii="仿宋_GB2312" w:hAnsi="仿宋_GB2312" w:eastAsia="仿宋_GB2312" w:cs="仿宋_GB2312"/>
          <w:bCs/>
          <w:color w:val="000000"/>
          <w:kern w:val="0"/>
          <w:sz w:val="32"/>
          <w:szCs w:val="32"/>
        </w:rPr>
      </w:pPr>
      <w:del w:id="1" w:author="不错" w:date="2023-03-23T11:34:39Z">
        <w:r>
          <w:rPr>
            <w:rFonts w:hint="eastAsia" w:ascii="仿宋_GB2312" w:hAnsi="仿宋_GB2312" w:eastAsia="仿宋_GB2312" w:cs="仿宋_GB2312"/>
            <w:bCs/>
            <w:color w:val="000000"/>
            <w:kern w:val="0"/>
            <w:sz w:val="32"/>
            <w:szCs w:val="32"/>
          </w:rPr>
          <w:delText>项目的总体目标是：通过三年的项目研究与实践，整体提升学校对课程规划、实施、管理和评价的能力，以优质课程满足学生健康成长的需求，形成具有区域课程改革特色的体制和机制。</w:delText>
        </w:r>
      </w:del>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del w:id="2" w:author="不错" w:date="2023-03-23T11:34:39Z">
        <w:r>
          <w:rPr>
            <w:rFonts w:hint="eastAsia" w:ascii="仿宋_GB2312" w:hAnsi="仿宋_GB2312" w:eastAsia="仿宋_GB2312" w:cs="仿宋_GB2312"/>
            <w:bCs/>
            <w:color w:val="000000"/>
            <w:kern w:val="0"/>
            <w:sz w:val="32"/>
            <w:szCs w:val="32"/>
          </w:rPr>
          <w:delText>2023年度的目标是：</w:delText>
        </w:r>
      </w:del>
      <w:r>
        <w:rPr>
          <w:rFonts w:hint="eastAsia" w:ascii="仿宋_GB2312" w:hAnsi="仿宋_GB2312" w:eastAsia="仿宋_GB2312" w:cs="仿宋_GB2312"/>
          <w:bCs/>
          <w:color w:val="000000"/>
          <w:kern w:val="0"/>
          <w:sz w:val="32"/>
          <w:szCs w:val="32"/>
        </w:rPr>
        <w:t>从品质课程试点学校层面，在20所中小学校（幼儿园）推进特色学科建设，聚焦问题改进与经验提升,项目推进，分类指导，聚点研究，推进学校课程规划落实，形成《三亚市中小学特色学科建设指南》以及学校和教师层面的成果。</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rPr>
        <w:t>二、项目内容</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（一）引擎计划：学校课程实施项目</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1.背景与问题：学校课程实施形式单一，课堂教学成为唯一的课程实施途径，学习方式机械，自主、合作、探究成为概念化的学习方式，中小学教师能够熟记，但实际操作并不理想，课程实施不活跃。</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2.理念与愿景：我们提</w:t>
      </w:r>
      <w:bookmarkStart w:id="0" w:name="_GoBack"/>
      <w:bookmarkEnd w:id="0"/>
      <w:r>
        <w:rPr>
          <w:rFonts w:hint="eastAsia" w:ascii="仿宋_GB2312" w:hAnsi="仿宋_GB2312" w:eastAsia="仿宋_GB2312" w:cs="仿宋_GB2312"/>
          <w:bCs/>
          <w:color w:val="000000"/>
          <w:kern w:val="0"/>
          <w:sz w:val="32"/>
          <w:szCs w:val="32"/>
        </w:rPr>
        <w:t>出学校课程实施的理念是：让学校课程实施活跃起来。我们希望学校课程实施真正方式多样、途径多元，推动课堂教学转型，聚焦学生，服务学习，提升学力。</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3.路径与方法：在课程实施方面，需要在学习方式上更新（学校课程实施的18种方式），在途径上拓展（多维的课程实施途径，如社团学习、实践活动等）。</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4.标志性成果：每一所学校完成自己的《活跃的学校课程实施图景》。</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（二）魔方计划：特色学科建设项目</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1.背景与问题：学科意识比较薄弱，是中小学普遍存在的问题。如何唤醒中小学教师的学科意识，如何推动中小学特色学科建设，是我们面临的普遍议题。</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2.理念与愿景：我们提出特色学科建设的理念是：让学科闪亮起来。我们希望，每一所学校都有自己的特色学科，每一所学科教研组都能研制特色学科建设方案，积极争创特色学科。</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3.路径与方法：在中小学，学科是学科课程、学科教学、学科学习以及学科团队的统称。我们可以称之为“学科三棱锥”。每一所学校都要按照学科“三棱锥”模型（学科课程+学科教学+学科学习+学科团队）推进学科建设，落实特色学科建设的要求。</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4.标志性成果：每一所学校完成2个特色学科建设方案，扎实推进特色学科建设。</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（三）琢玉计划：教师课程领导项目</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背景与问题：长期以来，我们的老师眼睛盯着课堂，死抓教学，很多关注课程开发。因此，他们有点点滴滴的课程实践，没有独特的课程主张；能开发一些学科课程和活动课程，缺乏自己的课程价值观，课程实践没有灵魂，课程领导力弱，是中小学教师的普遍情况。</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2.理念与愿景：我们提出教师参与课程的理念是：用手改变大脑。修炼自己的课程，让教师成为课程高手。只要我们的老师相信，只要行动就有收获，只要参与课程开发就能提升课程领导力。</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 xml:space="preserve">3.路径与方法：提出课程主张——建构学科课程群——研发课程纲要——完善课程内容——整合课程实施——推动课程评价——学会课程管理。 </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4.标志性成果：50%的教师提炼自己的课程主张，研制学科课程纲要。</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rPr>
        <w:t>三、项目思路与模式</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项目的总体思路是：整体设计，多点切入，全面提升，形成机制。项目运行坚持系统设计，整体规划，整合利用各种资源，统筹协调各方力量，实现全面育人、全程育人、全员育人。坚持重点突破，聚焦课程改革的关键领域和主要环节，以八大项目为切入点，针对制约课程改革的体制机制障碍，集中攻关，重点推进。坚持继承创新，注重课程改革的连续性和可持续性，适应新时代教育发展的新要求，积极开拓，大胆试验。</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基于区域课程改革需求，项目拟以“联合调研—研究引领—过程指导—决策参与—信息共享”的共建模式推进课程改革实验，实现“问题聚焦+创新驱动+活动推进+成果提炼”的项目推进经验。</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一）联合调研：提升区域课程品质的问题聚焦。指导团队由本项目组人员与三亚市教育研究培训院研究人员等共同组成，运用访谈、问卷、观察等方式，共同剖析区域与学校课程的热点和难点问题，并提出解决问题的思路或对策。</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二）研究引领：提升区域课程品质的工作方针。课程研究是认识课程规律的重要工具，是促进课程改革的重要保证。研究引领的重点是项目引领，将课程改革过程中的热点和难点问题转化为研究项目，形成有关研究点，用科研引领的方式，推进项目研究。</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三）过程指导：提升区域课程品质的基本途径。过程指导是在课程改革实验的全程中，项目组组织专家团队对参与实验的学校加以指导。过程指导分层次进行，宏观上是在促进区域课程改革科学设计、科研引领、科学决策和科学发展的全过程中，项目组要参与；微观上是实验学校在课程深度变革过程中，项目组要加以指导。</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四）决策参与：提升区域课程品质的深度结合。决策参与是项目组通过直接参加区域教育行政部门的各种调研会以及为学校校长决策直接提供咨询服务等，参与并影响区域出台各项重要改革举措。在区域性推进课程改革实验中，项目组参与决策，促进课程变革向研究型、学习型、科研型转型。</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五）信息共享：提升区域课程品质的辐射效应。信息共享是通过项目推进，将参与课程改革实验学校的经验、措施、办法等进行交流、碰撞和辩论，从而实现“资源共享、形成机制、区际联动、整体发展”的区域课程变革的辐射效应。</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（六）活动推进：开展全区性的课程变革展示活动。举行全区性的项目推进活动，选择样本学校深度指导，实现“全覆盖”与“样本校”结合、“定点辐射”与“全面提升”结合。</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（七）成果转化：重点招标项目的成果提炼与区域覆盖。区域重点招标课题成果的提炼,形成有关项目的操作手册以及推进思路，以便在区域全面推进。</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rPr>
        <w:t>四、预期成果</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本着“行动先于成果，成果融于行动”之原则，项目成果是“做出来的”而不是“写出来的”，这样才能真正提升课程品质。</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在文本成果方面，根据研究主题研制学科建设方案；根据项目进展，在国内一流出版机构出版区域课程建设丛书。</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rPr>
        <w:t>五、实施步骤</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第一阶段为启动与申报阶段，20所品质课程项目学校申报特色学科建设申请。参加项目申报学校请填写《三亚市中小学特色学科建设申报表》。</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第二阶段为培训与实施阶段，进行中小学幼儿园特色学科建设培训，指导学校层面特色学科建设，研制特色学科建设方案。</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第三阶段为完善与深化阶段，研制《三亚市中小学特色学科建设指导意见》，推动学科课程群建设，实施有品质的主题校本研修活动，激活有品质的课程实施载体，推动品质课程落实进学科、进课堂，评选三亚市特色学科以及特色学科建设示范校。</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第四阶段为提炼与总结阶段，推动项目学校总结三亚市中小学特色学科建设项目成果，举办特色学科建设现场经验交流会。</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rPr>
        <w:t>六、保障机制</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（一）组织保障</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成立三亚市中小学校品质课程项目推进工作领导小组。领导小组下设办公室，办公室设在三亚市教育研究培训院，具体负责项目推进和管理工作，办公室主任由吕锐同志兼任，办公室成员由院全体教研员担任；办公室另设专家指导组，对全市中小学校品质课程建设进行培训和专业指导。</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（二）制度保障</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1.建立品质课程项目实施责任制。项目学校负责人是本校品质课程实施责任人，应本着高度负责的态度，组织本校教师积极参与项目实施，确保项目在学校顺利、稳步推进。</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2.健全项目推进工作巡查制度。三亚市教育研究培训院具体负责本项目的对接，定期不定期对项目开展情况进行检查调研，及时发现问题，及时通报，限期整改。并协调各参与学校高度重视、积极参与，做好人员动员和师资协调工作，保障品质课程项目方案实现预期目标。</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3.健全项目推进工作汇报制度。上海校本课程文化管理中心会同三亚市教育研究培训院及各项目学校，对品质课程实施效果进行科学分析、评价，并以学期和学年为单位对活动开展情况及成绩进行总结、评价，形成改进意见，不断完善和优化项目方案，以保证品质课程建设的取得实质成效。</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4.健全项目推进工作评价制度。委托第三方学校品质课程建设评估单位对项目实施情况进行阶段性评估，评估情况作为对项目学校及项目责任主体进行绩效考核的重要依据。</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（三）经费保障</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三亚市教育局安排专项经费用于该项目运营经费的支出。对参与该项目合作的学校，由市教育研究培训院根据实情况另外安排一定经费予以支持。</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三亚市教育研究培训院</w:t>
      </w: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jc w:val="center"/>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2022年3月22日</w:t>
      </w: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right="0" w:rightChars="0"/>
        <w:textAlignment w:val="auto"/>
        <w:outlineLvl w:val="9"/>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eastAsia="zh-CN"/>
        </w:rPr>
        <w:t>附件</w:t>
      </w:r>
      <w:r>
        <w:rPr>
          <w:rFonts w:hint="eastAsia" w:ascii="黑体" w:hAnsi="黑体" w:eastAsia="黑体" w:cs="黑体"/>
          <w:color w:val="000000"/>
          <w:sz w:val="32"/>
          <w:szCs w:val="32"/>
          <w:lang w:val="en-US" w:eastAsia="zh-CN"/>
        </w:rPr>
        <w:t>1-1</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微软简标宋" w:hAnsi="微软简标宋" w:eastAsia="微软简标宋" w:cs="微软简标宋"/>
          <w:color w:val="000000"/>
          <w:sz w:val="44"/>
          <w:szCs w:val="44"/>
          <w:lang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微软简标宋" w:hAnsi="微软简标宋" w:eastAsia="微软简标宋" w:cs="微软简标宋"/>
          <w:color w:val="000000"/>
          <w:sz w:val="44"/>
          <w:szCs w:val="44"/>
          <w:lang w:eastAsia="zh-CN"/>
        </w:rPr>
      </w:pPr>
      <w:r>
        <w:rPr>
          <w:rFonts w:hint="eastAsia" w:ascii="微软简标宋" w:hAnsi="微软简标宋" w:eastAsia="微软简标宋" w:cs="微软简标宋"/>
          <w:color w:val="000000"/>
          <w:sz w:val="44"/>
          <w:szCs w:val="44"/>
          <w:lang w:eastAsia="zh-CN"/>
        </w:rPr>
        <w:t>三亚市中小学（幼儿园）品质课程项目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微软简标宋" w:hAnsi="微软简标宋" w:eastAsia="微软简标宋" w:cs="微软简标宋"/>
          <w:sz w:val="44"/>
          <w:szCs w:val="44"/>
        </w:rPr>
      </w:pPr>
      <w:r>
        <w:rPr>
          <w:rFonts w:hint="eastAsia" w:ascii="微软简标宋" w:hAnsi="微软简标宋" w:eastAsia="微软简标宋" w:cs="微软简标宋"/>
          <w:color w:val="000000"/>
          <w:sz w:val="44"/>
          <w:szCs w:val="44"/>
          <w:lang w:eastAsia="zh-CN"/>
        </w:rPr>
        <w:t>实验学校</w:t>
      </w:r>
      <w:r>
        <w:rPr>
          <w:rFonts w:hint="eastAsia" w:ascii="微软简标宋" w:hAnsi="微软简标宋" w:eastAsia="微软简标宋" w:cs="微软简标宋"/>
          <w:sz w:val="44"/>
          <w:szCs w:val="44"/>
        </w:rPr>
        <w:t>（20所）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w:t>
      </w:r>
      <w:r>
        <w:rPr>
          <w:rFonts w:hint="eastAsia" w:ascii="黑体" w:hAnsi="黑体" w:eastAsia="黑体" w:cs="黑体"/>
          <w:sz w:val="32"/>
          <w:szCs w:val="32"/>
        </w:rPr>
        <w:t>中学5所</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海南中学三亚学校、西南大学三亚中学、</w:t>
      </w:r>
      <w:r>
        <w:rPr>
          <w:rFonts w:hint="eastAsia" w:ascii="仿宋_GB2312" w:hAnsi="仿宋_GB2312" w:eastAsia="仿宋_GB2312" w:cs="仿宋_GB2312"/>
          <w:sz w:val="32"/>
          <w:szCs w:val="32"/>
          <w:lang w:eastAsia="zh-CN"/>
        </w:rPr>
        <w:t>中国人民大学附属中学</w:t>
      </w:r>
      <w:r>
        <w:rPr>
          <w:rFonts w:hint="eastAsia" w:ascii="仿宋_GB2312" w:hAnsi="仿宋_GB2312" w:eastAsia="仿宋_GB2312" w:cs="仿宋_GB2312"/>
          <w:sz w:val="32"/>
          <w:szCs w:val="32"/>
        </w:rPr>
        <w:t>三亚学校、上海外国语</w:t>
      </w:r>
      <w:r>
        <w:rPr>
          <w:rFonts w:hint="eastAsia" w:ascii="仿宋_GB2312" w:hAnsi="仿宋_GB2312" w:eastAsia="仿宋_GB2312" w:cs="仿宋_GB2312"/>
          <w:sz w:val="32"/>
          <w:szCs w:val="32"/>
          <w:lang w:eastAsia="zh-CN"/>
        </w:rPr>
        <w:t>大学三亚</w:t>
      </w:r>
      <w:r>
        <w:rPr>
          <w:rFonts w:hint="eastAsia" w:ascii="仿宋_GB2312" w:hAnsi="仿宋_GB2312" w:eastAsia="仿宋_GB2312" w:cs="仿宋_GB2312"/>
          <w:sz w:val="32"/>
          <w:szCs w:val="32"/>
        </w:rPr>
        <w:t>附属中学、</w:t>
      </w:r>
      <w:r>
        <w:rPr>
          <w:rFonts w:hint="eastAsia" w:ascii="仿宋_GB2312" w:hAnsi="仿宋_GB2312" w:eastAsia="仿宋_GB2312" w:cs="仿宋_GB2312"/>
          <w:sz w:val="32"/>
          <w:szCs w:val="32"/>
          <w:lang w:eastAsia="zh-CN"/>
        </w:rPr>
        <w:t>中国人民解放军</w:t>
      </w:r>
      <w:r>
        <w:rPr>
          <w:rFonts w:hint="eastAsia" w:ascii="仿宋_GB2312" w:hAnsi="仿宋_GB2312" w:eastAsia="仿宋_GB2312" w:cs="仿宋_GB2312"/>
          <w:sz w:val="32"/>
          <w:szCs w:val="32"/>
          <w:lang w:val="en-US" w:eastAsia="zh-CN"/>
        </w:rPr>
        <w:t>91458部队八一</w:t>
      </w:r>
      <w:r>
        <w:rPr>
          <w:rFonts w:hint="eastAsia" w:ascii="仿宋_GB2312" w:hAnsi="仿宋_GB2312" w:eastAsia="仿宋_GB2312" w:cs="仿宋_GB2312"/>
          <w:sz w:val="32"/>
          <w:szCs w:val="32"/>
        </w:rPr>
        <w:t>中学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二、小学12所</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第一小学、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实验小学、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第九小学；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第四小学、</w:t>
      </w:r>
      <w:r>
        <w:rPr>
          <w:rFonts w:hint="eastAsia" w:ascii="仿宋_GB2312" w:hAnsi="仿宋_GB2312" w:eastAsia="仿宋_GB2312" w:cs="仿宋_GB2312"/>
          <w:sz w:val="32"/>
          <w:szCs w:val="32"/>
          <w:lang w:eastAsia="zh-CN"/>
        </w:rPr>
        <w:t>三亚市天涯区</w:t>
      </w:r>
      <w:r>
        <w:rPr>
          <w:rFonts w:hint="eastAsia" w:ascii="仿宋_GB2312" w:hAnsi="仿宋_GB2312" w:eastAsia="仿宋_GB2312" w:cs="仿宋_GB2312"/>
          <w:sz w:val="32"/>
          <w:szCs w:val="32"/>
        </w:rPr>
        <w:t>西岛小学、</w:t>
      </w:r>
      <w:r>
        <w:rPr>
          <w:rFonts w:hint="eastAsia" w:ascii="仿宋_GB2312" w:hAnsi="仿宋_GB2312" w:eastAsia="仿宋_GB2312" w:cs="仿宋_GB2312"/>
          <w:sz w:val="32"/>
          <w:szCs w:val="32"/>
          <w:lang w:eastAsia="zh-CN"/>
        </w:rPr>
        <w:t>三亚市天涯区</w:t>
      </w:r>
      <w:r>
        <w:rPr>
          <w:rFonts w:hint="eastAsia" w:ascii="仿宋_GB2312" w:hAnsi="仿宋_GB2312" w:eastAsia="仿宋_GB2312" w:cs="仿宋_GB2312"/>
          <w:sz w:val="32"/>
          <w:szCs w:val="32"/>
        </w:rPr>
        <w:t>槟榔小学、</w:t>
      </w:r>
      <w:r>
        <w:rPr>
          <w:rFonts w:hint="eastAsia" w:ascii="仿宋_GB2312" w:hAnsi="仿宋_GB2312" w:eastAsia="仿宋_GB2312" w:cs="仿宋_GB2312"/>
          <w:sz w:val="32"/>
          <w:szCs w:val="32"/>
          <w:lang w:eastAsia="zh-CN"/>
        </w:rPr>
        <w:t>三亚市天涯区天涯</w:t>
      </w:r>
      <w:r>
        <w:rPr>
          <w:rFonts w:hint="eastAsia" w:ascii="仿宋_GB2312" w:hAnsi="仿宋_GB2312" w:eastAsia="仿宋_GB2312" w:cs="仿宋_GB2312"/>
          <w:sz w:val="32"/>
          <w:szCs w:val="32"/>
        </w:rPr>
        <w:t>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第二小学、</w:t>
      </w:r>
      <w:r>
        <w:rPr>
          <w:rFonts w:hint="eastAsia" w:ascii="仿宋_GB2312" w:hAnsi="仿宋_GB2312" w:eastAsia="仿宋_GB2312" w:cs="仿宋_GB2312"/>
          <w:sz w:val="32"/>
          <w:szCs w:val="32"/>
          <w:lang w:eastAsia="zh-CN"/>
        </w:rPr>
        <w:t>三亚市吉阳区</w:t>
      </w:r>
      <w:r>
        <w:rPr>
          <w:rFonts w:hint="eastAsia" w:ascii="仿宋_GB2312" w:hAnsi="仿宋_GB2312" w:eastAsia="仿宋_GB2312" w:cs="仿宋_GB2312"/>
          <w:sz w:val="32"/>
          <w:szCs w:val="32"/>
        </w:rPr>
        <w:t>月川小学、</w:t>
      </w:r>
      <w:r>
        <w:rPr>
          <w:rFonts w:hint="eastAsia" w:ascii="仿宋_GB2312" w:hAnsi="仿宋_GB2312" w:eastAsia="仿宋_GB2312" w:cs="仿宋_GB2312"/>
          <w:sz w:val="32"/>
          <w:szCs w:val="32"/>
          <w:lang w:eastAsia="zh-CN"/>
        </w:rPr>
        <w:t>三亚市吉阳区</w:t>
      </w:r>
      <w:r>
        <w:rPr>
          <w:rFonts w:hint="eastAsia" w:ascii="仿宋_GB2312" w:hAnsi="仿宋_GB2312" w:eastAsia="仿宋_GB2312" w:cs="仿宋_GB2312"/>
          <w:sz w:val="32"/>
          <w:szCs w:val="32"/>
        </w:rPr>
        <w:t>丹州小学；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崖州区崖城小学；</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 xml:space="preserve">海棠区红旗小学 </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幼儿园3所</w:t>
      </w:r>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三亚第一幼儿园、</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第二幼儿园、</w:t>
      </w:r>
      <w:r>
        <w:rPr>
          <w:rFonts w:hint="eastAsia" w:ascii="仿宋_GB2312" w:hAnsi="仿宋_GB2312" w:eastAsia="仿宋_GB2312" w:cs="仿宋_GB2312"/>
          <w:sz w:val="32"/>
          <w:szCs w:val="32"/>
          <w:lang w:eastAsia="zh-CN"/>
        </w:rPr>
        <w:t>三亚市</w:t>
      </w:r>
      <w:r>
        <w:rPr>
          <w:rFonts w:hint="eastAsia" w:ascii="仿宋_GB2312" w:hAnsi="仿宋_GB2312" w:eastAsia="仿宋_GB2312" w:cs="仿宋_GB2312"/>
          <w:sz w:val="32"/>
          <w:szCs w:val="32"/>
        </w:rPr>
        <w:t>第五幼儿园</w:t>
      </w:r>
    </w:p>
    <w:p>
      <w:pPr>
        <w:keepNext w:val="0"/>
        <w:keepLines w:val="0"/>
        <w:pageBreakBefore w:val="0"/>
        <w:widowControl w:val="0"/>
        <w:kinsoku/>
        <w:wordWrap/>
        <w:overflowPunct/>
        <w:topLinePunct w:val="0"/>
        <w:autoSpaceDE/>
        <w:autoSpaceDN/>
        <w:bidi w:val="0"/>
        <w:adjustRightInd/>
        <w:spacing w:line="578" w:lineRule="exact"/>
        <w:ind w:right="0" w:rightChars="0"/>
        <w:jc w:val="center"/>
        <w:textAlignment w:val="auto"/>
        <w:outlineLvl w:val="9"/>
        <w:rPr>
          <w:rFonts w:hint="eastAsia" w:ascii="仿宋_GB2312" w:hAnsi="仿宋_GB2312" w:eastAsia="仿宋_GB2312" w:cs="仿宋_GB2312"/>
          <w:color w:val="000000"/>
          <w:sz w:val="32"/>
          <w:szCs w:val="32"/>
          <w:lang w:eastAsia="zh-CN"/>
        </w:rPr>
      </w:pPr>
    </w:p>
    <w:p>
      <w:pPr>
        <w:keepNext w:val="0"/>
        <w:keepLines w:val="0"/>
        <w:pageBreakBefore w:val="0"/>
        <w:widowControl w:val="0"/>
        <w:kinsoku/>
        <w:wordWrap/>
        <w:overflowPunct/>
        <w:topLinePunct w:val="0"/>
        <w:autoSpaceDE/>
        <w:autoSpaceDN/>
        <w:bidi w:val="0"/>
        <w:adjustRightInd/>
        <w:spacing w:line="578" w:lineRule="exact"/>
        <w:ind w:left="0" w:leftChars="0" w:right="0" w:rightChars="0" w:firstLine="640" w:firstLineChars="200"/>
        <w:textAlignment w:val="auto"/>
        <w:outlineLvl w:val="9"/>
        <w:rPr>
          <w:rFonts w:hint="eastAsia" w:ascii="仿宋_GB2312" w:hAnsi="仿宋_GB2312" w:eastAsia="仿宋_GB2312" w:cs="仿宋_GB2312"/>
          <w:bCs/>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简标宋">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不错">
    <w15:presenceInfo w15:providerId="WPS Office" w15:userId="208195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NmJmNWVhOTkyZGI2NGJiYmI3OTcxNDEwYzgxMTUifQ=="/>
  </w:docVars>
  <w:rsids>
    <w:rsidRoot w:val="67A066D2"/>
    <w:rsid w:val="25097CDC"/>
    <w:rsid w:val="2D480265"/>
    <w:rsid w:val="46712183"/>
    <w:rsid w:val="4DE24E53"/>
    <w:rsid w:val="66A7157D"/>
    <w:rsid w:val="67A066D2"/>
    <w:rsid w:val="77885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3567</Words>
  <Characters>3609</Characters>
  <Lines>0</Lines>
  <Paragraphs>0</Paragraphs>
  <TotalTime>0</TotalTime>
  <ScaleCrop>false</ScaleCrop>
  <LinksUpToDate>false</LinksUpToDate>
  <CharactersWithSpaces>3647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2023-03-23T02:57:00Z</dcterms:created>
  <dc:creator>陈坤</dc:creator>
  <cp:lastModifiedBy>不错</cp:lastModifiedBy>
  <dcterms:modified xsi:type="dcterms:W3CDTF">2023-03-23T03:35:28Z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61D7770CA7F14942A7A668BDF43859BC</vt:lpwstr>
  </property>
</Properties>
</file>