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76"/>
        <w:gridCol w:w="4056"/>
        <w:gridCol w:w="962"/>
        <w:gridCol w:w="1096"/>
        <w:gridCol w:w="8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附件1：   </w:t>
            </w:r>
          </w:p>
          <w:p>
            <w:pPr>
              <w:keepNext w:val="0"/>
              <w:keepLines w:val="0"/>
              <w:widowControl/>
              <w:suppressLineNumbers w:val="0"/>
              <w:ind w:firstLine="964" w:firstLineChars="40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三亚市“雁领天涯”陈求丽小学数学卓越教师工作室成员名单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陈求丽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尹秀英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李君辉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徐红桃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黄亚报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周丹丹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徐国伟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李海龙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闫莹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张艳琴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黄慧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李明珠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韩姗茹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靳进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李秀丽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符芳芳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林以心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唐少芬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三亚市天涯区第三小学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姚冬宝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冯增喜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吕智院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刘钰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周和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黄道妮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王佳怡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汪佳丽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郝林芳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周明哲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赵微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刘小霞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吴若瑜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陈嘉玲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方盈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刘阳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陈雪莉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张创清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三亚市吉阳区龙坡希望小学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麦小玉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曾杏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石敬敬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赵超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苏婧婧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王艺璇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洪芳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马丙臣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易成名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包王莉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梁进姣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陈夏月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林诒俊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三亚市天涯区高峰小学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刘江河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三亚市崖州区拱北小学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曾桂善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三亚市海棠区温泉小学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陈菁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陈芳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三亚市崖州区保港小学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余中春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董灵雅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文永泊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曾祥玉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姚园萍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戴阿芳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刘青苗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崖州区拱北小学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李华清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陈立志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韦静雯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周艳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陈传雄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符娟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林帅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三亚市天涯区白超小学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刘松梅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唐海苗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林园园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三亚市海棠区龙海小学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方楚华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三亚市崖州区南滨小学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关义侠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党萍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陆丽春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杨佩玲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吴芸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尚丹妮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谢秀梅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皮姝姝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娄美多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师怡敏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杨晓锋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谢玉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梁宝霞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邢孔喜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贺玉梅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黎海珍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黄紫娜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刘园园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王丕翠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蒲菲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王柔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符月香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lang w:val="en-US" w:eastAsia="zh-CN" w:bidi="ar"/>
              </w:rPr>
              <w:t>三亚市南岛学校</w:t>
            </w:r>
            <w:r>
              <w:rPr>
                <w:rStyle w:val="5"/>
                <w:rFonts w:eastAsia="宋体"/>
                <w:lang w:val="en-US" w:eastAsia="zh-CN" w:bidi="ar"/>
              </w:rPr>
              <w:t> 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纪长铭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李倩慧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邓海雪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三亚市崖州区赤草小学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刘雪萍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袁秋进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三亚市吉阳区海罗小学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吴英桃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邢玉莹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陈星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贾亚蒙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苏墩变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张田田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耿林林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付琳娜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冯伟凯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周丽谊</w:t>
            </w:r>
          </w:p>
        </w:tc>
        <w:tc>
          <w:tcPr>
            <w:tcW w:w="4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</w:tbl>
    <w:p/>
    <w:p>
      <w:pPr>
        <w:jc w:val="left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附件2：</w:t>
      </w:r>
    </w:p>
    <w:p>
      <w:pPr>
        <w:ind w:firstLine="1205" w:firstLineChars="500"/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三亚市“雁领天涯”林师能小学体育卓越教师工作室成员名单</w:t>
      </w:r>
    </w:p>
    <w:tbl>
      <w:tblPr>
        <w:tblStyle w:val="2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0" w:author="香水百合" w:date="2023-11-07T15:58:20Z">
          <w:tblPr>
            <w:tblStyle w:val="2"/>
            <w:tblW w:w="8522" w:type="dxa"/>
            <w:tblInd w:w="0" w:type="dxa"/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shd w:val="clear" w:color="auto" w:fill="auto"/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521"/>
        <w:gridCol w:w="960"/>
        <w:gridCol w:w="3770"/>
        <w:gridCol w:w="780"/>
        <w:gridCol w:w="1570"/>
        <w:gridCol w:w="921"/>
        <w:tblGridChange w:id="1">
          <w:tblGrid>
            <w:gridCol w:w="651"/>
            <w:gridCol w:w="1044"/>
            <w:gridCol w:w="3346"/>
            <w:gridCol w:w="885"/>
            <w:gridCol w:w="1510"/>
            <w:gridCol w:w="1086"/>
          </w:tblGrid>
        </w:tblGridChange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6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7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8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9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9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0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1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林师能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2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3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4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13876711789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5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6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16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7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8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林俊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9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0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1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13138965808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2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3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3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4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5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赵勇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6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7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8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13976190411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9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30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30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1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2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蔡亲亮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3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4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5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13637698140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6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37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37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8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9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0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1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2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18389912385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3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4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4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5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6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冯秋琼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7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8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9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13976650323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0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1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1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2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3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李昭霖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4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5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6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17608965125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7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8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8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9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60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欧毅祥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61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62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63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19989671161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4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5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65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6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67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朱祖兴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68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69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70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17320362064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1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72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72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3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74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崔译匀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75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76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77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13876426831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8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79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79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80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81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82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83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84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13876841607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85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86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86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87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88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王虹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89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90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91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13907638919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92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93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93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94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95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陈修廷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96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97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98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13278979986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99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00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100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01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02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孔照岩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03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三亚市立才学校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04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05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17889969511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06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07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107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08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09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吉鹏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10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三亚市天涯区教育研究培训中心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11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12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13519817770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13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14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114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15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16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孙赳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17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18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19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15308936628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20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21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121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22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23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刘玉洪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24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25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26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18976388324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27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28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128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29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30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陈亮亮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31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32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33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18689629062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34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35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135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36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37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138" w:author="香水百合" w:date="2023-11-07T15:58:52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胡智慧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39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140" w:author="香水百合" w:date="2023-11-07T15:58:52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三亚市天涯区华丽小学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41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142" w:author="香水百合" w:date="2023-11-07T15:58:52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4"/>
                    <w:szCs w:val="24"/>
                    <w:u w:val="none"/>
                  </w:rPr>
                </w:rPrChange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143" w:author="香水百合" w:date="2023-11-07T15:58:52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</w:rPrChange>
              </w:rPr>
              <w:t>鸿雁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44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145" w:author="香水百合" w:date="2023-11-07T15:58:52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13876522121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46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47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147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48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49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150" w:author="香水百合" w:date="2023-11-07T15:58:52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吉仕玲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51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152" w:author="香水百合" w:date="2023-11-07T15:58:52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53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154" w:author="香水百合" w:date="2023-11-07T15:58:52Z">
                  <w:rPr>
                    <w:rFonts w:hint="eastAsia" w:ascii="仿宋_GB2312" w:hAnsi="等线" w:eastAsia="仿宋_GB2312" w:cs="仿宋_GB2312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155" w:author="香水百合" w:date="2023-11-07T15:58:52Z">
                  <w:rPr>
                    <w:rFonts w:hint="eastAsia" w:ascii="仿宋_GB2312" w:hAnsi="等线" w:eastAsia="仿宋_GB2312" w:cs="仿宋_GB2312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鸿雁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56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157" w:author="香水百合" w:date="2023-11-07T15:58:52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13876595066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58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59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159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60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61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符玲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62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63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164" w:author="香水百合" w:date="2023-11-07T15:58:43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165" w:author="香水百合" w:date="2023-11-07T15:58:41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66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13688897780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67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68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168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69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70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符灵聪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71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72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173" w:author="香水百合" w:date="2023-11-07T15:58:25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174" w:author="香水百合" w:date="2023-11-07T15:58:24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75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697559897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76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77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177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78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79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李俊巍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80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81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</w:t>
            </w:r>
            <w:ins w:id="182" w:author="香水百合" w:date="2023-11-07T15:58:28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183" w:author="香水百合" w:date="2023-11-07T15:58:27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84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18289752766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85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86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186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87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88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吴佳铎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89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90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191" w:author="香水百合" w:date="2023-11-07T15:58:31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192" w:author="香水百合" w:date="2023-11-07T15:58:30Z">
              <w:r>
                <w:rPr>
                  <w:rFonts w:hint="eastAsia" w:ascii="仿宋_GB2312" w:hAnsi="等线" w:eastAsia="仿宋_GB2312" w:cs="仿宋_GB2312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93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18689522688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94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95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195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196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97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董航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98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三亚市第九小学三亚湾校区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199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200" w:author="香水百合" w:date="2023-11-07T15:58:40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201" w:author="香水百合" w:date="2023-11-07T15:58:38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02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15636837922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03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04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04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05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06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邓之信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07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08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209" w:author="香水百合" w:date="2023-11-07T15:58:34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210" w:author="香水百合" w:date="2023-11-07T15:58:33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11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18789110147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12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13" w:author="香水百合" w:date="2023-11-07T15:58:20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13" w:author="香水百合" w:date="2023-11-07T15:58:20Z">
            <w:trPr>
              <w:trHeight w:val="285" w:hRule="atLeast"/>
            </w:trPr>
          </w:trPrChange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14" w:author="香水百合" w:date="2023-11-07T15:58:20Z">
              <w:tcPr>
                <w:tcW w:w="65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215" w:author="香水百合" w:date="2023-11-07T15:58:20Z">
              <w:tcPr>
                <w:tcW w:w="1044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苏嘉慧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216" w:author="香水百合" w:date="2023-11-07T15:58:20Z">
              <w:tcPr>
                <w:tcW w:w="334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17" w:author="香水百合" w:date="2023-11-07T15:58:20Z">
              <w:tcPr>
                <w:tcW w:w="88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</w:t>
            </w:r>
            <w:ins w:id="218" w:author="香水百合" w:date="2023-11-07T15:58:36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219" w:author="香水百合" w:date="2023-11-07T15:58:35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220" w:author="香水百合" w:date="2023-11-07T15:58:20Z">
              <w:tcPr>
                <w:tcW w:w="151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13560908697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221" w:author="香水百合" w:date="2023-11-07T15:58:20Z">
              <w:tcPr>
                <w:tcW w:w="1086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/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附件3：</w:t>
      </w:r>
    </w:p>
    <w:p>
      <w:pPr>
        <w:ind w:firstLine="1205" w:firstLineChars="500"/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三亚市“雁领天涯”龚祚奎中学历史卓越教师工作室成员名单</w:t>
      </w:r>
    </w:p>
    <w:tbl>
      <w:tblPr>
        <w:tblStyle w:val="2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876"/>
        <w:gridCol w:w="3297"/>
        <w:gridCol w:w="726"/>
        <w:gridCol w:w="1775"/>
        <w:gridCol w:w="1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龚祚奎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15109882691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周康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1387652268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符致河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13697583999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陈刚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15832361919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长青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13519857520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吴小兰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15348886933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陈慧娜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18789521782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陈梅艳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15500982300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任支钰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18803416402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王梨丹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13976645394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刘慧钰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13208991885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邢孔芸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18889818124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石暖阳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18889359678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谢冬月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18876707872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陈静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15675682080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苏金兰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18789299102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符义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18808960175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王婧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13976386521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郑祖护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18289440632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骆佳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13637523062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赵艳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15595771826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冯瑞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13111958178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宋磊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15208998084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李正军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13368989925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房玲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15289717320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陈丽娟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18976005130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王仙桃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13976193621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常亮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15348805768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文星荣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13976837799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周建华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18789376655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邱际波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13687593927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肖玉莲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13647472936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吉训江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13208957806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邓莘千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18689827686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郑丽艳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15120904056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许宗旗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15120806590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王磊晶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13876812406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李飞蛟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13876747482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卢卉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18889685714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叶晶晶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222" w:author="香水百合" w:date="2023-11-07T15:57:33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223" w:author="香水百合" w:date="2023-11-07T15:57:31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13637539931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徐昕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224" w:author="香水百合" w:date="2023-11-07T15:57:36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225" w:author="香水百合" w:date="2023-11-07T15:57:34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18389937629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洪雅慧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226" w:author="香水百合" w:date="2023-11-07T15:57:39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227" w:author="香水百合" w:date="2023-11-07T15:57:37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1888307925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陈冰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228" w:author="香水百合" w:date="2023-11-07T15:57:42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229" w:author="香水百合" w:date="2023-11-07T15:57:41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15508906009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黎惠林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230" w:author="香水百合" w:date="2023-11-07T15:57:45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231" w:author="香水百合" w:date="2023-11-07T15:57:43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15730682347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杨婧</w:t>
            </w:r>
          </w:p>
        </w:tc>
        <w:tc>
          <w:tcPr>
            <w:tcW w:w="3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232" w:author="香水百合" w:date="2023-11-07T15:57:48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233" w:author="香水百合" w:date="2023-11-07T15:57:46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18907627911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附件4：</w:t>
      </w:r>
    </w:p>
    <w:p>
      <w:pPr>
        <w:ind w:firstLine="1205" w:firstLineChars="500"/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三亚市“雁领天涯”张艳玲小学英语卓越教师工作室成员名单</w:t>
      </w:r>
    </w:p>
    <w:tbl>
      <w:tblPr>
        <w:tblStyle w:val="2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234" w:author="香水百合" w:date="2023-11-07T15:54:45Z">
          <w:tblPr>
            <w:tblStyle w:val="2"/>
            <w:tblW w:w="8522" w:type="dxa"/>
            <w:tblInd w:w="0" w:type="dxa"/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shd w:val="clear" w:color="auto" w:fill="auto"/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581"/>
        <w:gridCol w:w="900"/>
        <w:gridCol w:w="3700"/>
        <w:gridCol w:w="719"/>
        <w:gridCol w:w="1641"/>
        <w:gridCol w:w="981"/>
        <w:tblGridChange w:id="235">
          <w:tblGrid>
            <w:gridCol w:w="735"/>
            <w:gridCol w:w="901"/>
            <w:gridCol w:w="3375"/>
            <w:gridCol w:w="889"/>
            <w:gridCol w:w="1530"/>
            <w:gridCol w:w="1092"/>
          </w:tblGrid>
        </w:tblGridChange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36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36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37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38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39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40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41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42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43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43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44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45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张艳玲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46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47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48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13876663988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49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50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50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51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52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邢增珠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53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54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55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15091985646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56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57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57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58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59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法立平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60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61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62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18708987463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63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64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64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65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66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林丽春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67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68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69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13876204269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70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71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71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72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73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刘秀荣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74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75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76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13278979986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77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78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78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79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80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古洋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81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82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83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18055510952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84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85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85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86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87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张茜华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88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89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90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18689993661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91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92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92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93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94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吴慧子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95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96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297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15103696015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298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99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299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00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01" w:author="香水百合" w:date="2023-11-07T15:54:10Z">
                  <w:rPr>
                    <w:rFonts w:hint="eastAsia" w:ascii="等线" w:hAnsi="等线" w:eastAsia="等线" w:cs="等线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02" w:author="香水百合" w:date="2023-11-07T15:54:10Z">
                  <w:rPr>
                    <w:rFonts w:hint="eastAsia" w:ascii="等线" w:hAnsi="等线" w:eastAsia="等线" w:cs="等线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03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05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304" w:author="香水百合" w:date="2023-11-07T15:53:53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06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张晓翠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07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09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308" w:author="香水百合" w:date="2023-11-07T15:53:53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10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中国人民解放军91458部队八一小学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11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13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312" w:author="香水百合" w:date="2023-11-07T15:53:53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14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15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17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316" w:author="香水百合" w:date="2023-11-07T15:53:53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18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17784683841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19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20" w:author="香水百合" w:date="2023-11-07T15:54:10Z">
                  <w:rPr>
                    <w:rFonts w:hint="eastAsia" w:ascii="等线" w:hAnsi="等线" w:eastAsia="等线" w:cs="等线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21" w:author="香水百合" w:date="2023-11-07T15:54:10Z">
                  <w:rPr>
                    <w:rFonts w:hint="eastAsia" w:ascii="等线" w:hAnsi="等线" w:eastAsia="等线" w:cs="等线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322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322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23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24" w:author="香水百合" w:date="2023-11-07T15:54:10Z">
                  <w:rPr>
                    <w:rFonts w:hint="eastAsia" w:ascii="等线" w:hAnsi="等线" w:eastAsia="等线" w:cs="等线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25" w:author="香水百合" w:date="2023-11-07T15:54:10Z">
                  <w:rPr>
                    <w:rFonts w:hint="eastAsia" w:ascii="等线" w:hAnsi="等线" w:eastAsia="等线" w:cs="等线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26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28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327" w:author="香水百合" w:date="2023-11-07T15:53:53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29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杨丽琼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30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32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331" w:author="香水百合" w:date="2023-11-07T15:53:53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33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中国人民解放军91458部队八一小学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34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36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335" w:author="香水百合" w:date="2023-11-07T15:53:53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37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38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40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339" w:author="香水百合" w:date="2023-11-07T15:53:53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41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18876663207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42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43" w:author="香水百合" w:date="2023-11-07T15:54:10Z">
                  <w:rPr>
                    <w:rFonts w:hint="eastAsia" w:ascii="等线" w:hAnsi="等线" w:eastAsia="等线" w:cs="等线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44" w:author="香水百合" w:date="2023-11-07T15:54:10Z">
                  <w:rPr>
                    <w:rFonts w:hint="eastAsia" w:ascii="等线" w:hAnsi="等线" w:eastAsia="等线" w:cs="等线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345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345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46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47" w:author="香水百合" w:date="2023-11-07T15:54:10Z">
                  <w:rPr>
                    <w:rFonts w:hint="eastAsia" w:ascii="等线" w:hAnsi="等线" w:eastAsia="等线" w:cs="等线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48" w:author="香水百合" w:date="2023-11-07T15:54:10Z">
                  <w:rPr>
                    <w:rFonts w:hint="eastAsia" w:ascii="等线" w:hAnsi="等线" w:eastAsia="等线" w:cs="等线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49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51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350" w:author="香水百合" w:date="2023-11-07T15:53:53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52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孙诺彤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53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55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354" w:author="香水百合" w:date="2023-11-07T15:53:53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56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中国人民解放军91458部队八一小学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57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59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358" w:author="香水百合" w:date="2023-11-07T15:53:53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60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61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63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362" w:author="香水百合" w:date="2023-11-07T15:53:53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64" w:author="香水百合" w:date="2023-11-07T15:54:10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13208953325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65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bidi="ar"/>
                <w:rPrChange w:id="366" w:author="香水百合" w:date="2023-11-07T15:54:10Z">
                  <w:rPr>
                    <w:rFonts w:hint="eastAsia" w:ascii="等线" w:hAnsi="等线" w:eastAsia="等线" w:cs="等线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rPrChange w:id="367" w:author="香水百合" w:date="2023-11-07T15:54:10Z">
                  <w:rPr>
                    <w:rFonts w:hint="eastAsia" w:ascii="等线" w:hAnsi="等线" w:eastAsia="等线" w:cs="等线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368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368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69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70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张慧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71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72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73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18117610198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74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375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375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76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77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栗芳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78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79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80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17776870841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81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382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382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83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84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詹倩倩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85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86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87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18189811720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88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389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389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90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91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雷阳琪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92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93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94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18689860299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95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396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396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397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98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洪蝶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399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00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01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15109820336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02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03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03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04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05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张悦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06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07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08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18976999056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09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10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10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11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12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黄文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13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14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15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13807535002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16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17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17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18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19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孙世奇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20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21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22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18947018248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23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24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24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25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26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林丹惠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27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28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29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13976272405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30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31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31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32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33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王雲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34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35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36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18789810908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37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38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38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39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40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 慧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41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42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43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15707975043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44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45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45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46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47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陈朵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48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49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50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18189850521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51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52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52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53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54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林雪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55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56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57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18808942459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58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59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59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60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61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苏天安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62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63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64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18110960729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65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66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66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67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68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胡蕾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69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70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71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18976285186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72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73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73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74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475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符莉莉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476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77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78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13687505058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79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80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80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81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482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483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84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85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13876712922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86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87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87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88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489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黄丽霞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90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91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92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13876791511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93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94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494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95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496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蔡世胜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497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498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499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15120805096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00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01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01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02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03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符积超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04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05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06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13976642003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07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08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08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09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10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黎丹丹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11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12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13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13876207602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14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15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15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16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17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李春红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18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19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20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18876878086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21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22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22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23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24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郭杰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25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26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27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13111953896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28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29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29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30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31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王淑芳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32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33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34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13876836860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35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36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36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37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38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王明美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39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40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41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13876593126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42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43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43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44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45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郑辉岐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46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47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48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13876713998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49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50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50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51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52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吴春雨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53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54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55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13876922615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56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57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57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58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59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陈石磊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60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61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62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13976726879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63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64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64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65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66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卢文君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67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68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69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13379806386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70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71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71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72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73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陈余娥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74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三亚市崖州区临高小学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75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76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13876448903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77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78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78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79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80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唐诗瑶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81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三亚市崖州区三公里小学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82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83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18084693495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84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85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85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86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87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王天娜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tcPrChange w:id="588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三亚市天涯区研训中心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89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90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13807539343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91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92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592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93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94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邓莎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95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596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597" w:author="香水百合" w:date="2023-11-07T15:55:40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598" w:author="香水百合" w:date="2023-11-07T15:55:37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599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18889535694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00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01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601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02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03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麦树立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04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05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606" w:author="香水百合" w:date="2023-11-07T15:55:54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607" w:author="香水百合" w:date="2023-11-07T15:55:50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08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18308999262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09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10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610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11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12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吉才欢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13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三亚市崖州区三更小学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14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615" w:author="香水百合" w:date="2023-11-07T15:56:04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616" w:author="香水百合" w:date="2023-11-07T15:56:02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17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15008995275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18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19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619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20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21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钟怡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22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23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624" w:author="香水百合" w:date="2023-11-07T15:56:09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625" w:author="香水百合" w:date="2023-11-07T15:56:08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26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13716262258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27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28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628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29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30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罗晶莹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31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32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633" w:author="香水百合" w:date="2023-11-07T15:56:14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634" w:author="香水百合" w:date="2023-11-07T15:56:11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35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13876455684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36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37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637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38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39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许娇雨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40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41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642" w:author="香水百合" w:date="2023-11-07T15:56:18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643" w:author="香水百合" w:date="2023-11-07T15:56:16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44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18708974482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45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46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646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47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48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陈秀梅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49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50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651" w:author="香水百合" w:date="2023-11-07T15:56:32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652" w:author="香水百合" w:date="2023-11-07T15:56:30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53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18808998038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54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55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655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56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57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杜娟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58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59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660" w:author="香水百合" w:date="2023-11-07T15:56:36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661" w:author="香水百合" w:date="2023-11-07T15:56:34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62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18079135139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63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64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664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65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66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陈思米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67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68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669" w:author="香水百合" w:date="2023-11-07T15:56:39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670" w:author="香水百合" w:date="2023-11-07T15:56:38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71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13876447680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72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73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673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74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75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潘丽美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76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三亚市天涯区抱龙小学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77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678" w:author="香水百合" w:date="2023-11-07T15:56:43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679" w:author="香水百合" w:date="2023-11-07T15:56:42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80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13876337894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81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82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682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83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84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姚菲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85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三亚市崖州区镇海小学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86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687" w:author="香水百合" w:date="2023-11-07T15:56:47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688" w:author="香水百合" w:date="2023-11-07T15:56:45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89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18889961019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90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91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691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92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93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周静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94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95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696" w:author="香水百合" w:date="2023-11-07T15:56:51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697" w:author="香水百合" w:date="2023-11-07T15:56:49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98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17330855743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699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700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700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01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02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曾凡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03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三亚市崖州区盐灶小学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04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705" w:author="香水百合" w:date="2023-11-07T15:56:54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706" w:author="香水百合" w:date="2023-11-07T15:56:52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07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18976124051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08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709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709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10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11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苏文需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12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13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714" w:author="香水百合" w:date="2023-11-07T15:56:57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715" w:author="香水百合" w:date="2023-11-07T15:56:55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16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15120646773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17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718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718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19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20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冯宇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21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22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723" w:author="香水百合" w:date="2023-11-07T15:57:01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724" w:author="香水百合" w:date="2023-11-07T15:56:59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25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13398910317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26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727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727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28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29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30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31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732" w:author="香水百合" w:date="2023-11-07T15:57:05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733" w:author="香水百合" w:date="2023-11-07T15:57:03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34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18308970065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35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736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736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37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38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薛薇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39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40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741" w:author="香水百合" w:date="2023-11-07T15:57:09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742" w:author="香水百合" w:date="2023-11-07T15:57:08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43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17720411042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44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745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745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46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47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李鋆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48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49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750" w:author="香水百合" w:date="2023-11-07T15:57:13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751" w:author="香水百合" w:date="2023-11-07T15:57:11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52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13215947228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53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754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754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55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56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降丽雪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57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58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759" w:author="香水百合" w:date="2023-11-07T15:57:16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760" w:author="香水百合" w:date="2023-11-07T15:57:14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61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18208986013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62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763" w:author="香水百合" w:date="2023-11-07T15:54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5" w:hRule="atLeast"/>
          <w:trPrChange w:id="763" w:author="香水百合" w:date="2023-11-07T15:54:45Z">
            <w:trPr>
              <w:trHeight w:val="285" w:hRule="atLeast"/>
            </w:trPr>
          </w:trPrChange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64" w:author="香水百合" w:date="2023-11-07T15:54:45Z">
              <w:tcPr>
                <w:tcW w:w="73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65" w:author="香水百合" w:date="2023-11-07T15:54:45Z">
              <w:tcPr>
                <w:tcW w:w="901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许佳佳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66" w:author="香水百合" w:date="2023-11-07T15:54:45Z">
              <w:tcPr>
                <w:tcW w:w="3375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67" w:author="香水百合" w:date="2023-11-07T15:54:45Z">
              <w:tcPr>
                <w:tcW w:w="889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768" w:author="香水百合" w:date="2023-11-07T15:57:19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769" w:author="香水百合" w:date="2023-11-07T15:57:17Z">
              <w:r>
                <w:rPr>
                  <w:rFonts w:hint="eastAsia" w:ascii="等线" w:hAnsi="等线" w:eastAsia="等线" w:cs="等线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770" w:author="香水百合" w:date="2023-11-07T15:54:45Z">
              <w:tcPr>
                <w:tcW w:w="153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18689773622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tcPrChange w:id="771" w:author="香水百合" w:date="2023-11-07T15:54:45Z">
              <w:tcPr>
                <w:tcW w:w="1092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noWrap/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附件5：</w:t>
      </w:r>
    </w:p>
    <w:p>
      <w:pPr>
        <w:ind w:firstLine="1205" w:firstLineChars="500"/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三亚市“雁领天涯”周灿文高中英语卓越教师工作室成员名单</w:t>
      </w:r>
    </w:p>
    <w:tbl>
      <w:tblPr>
        <w:tblStyle w:val="2"/>
        <w:tblW w:w="851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76"/>
        <w:gridCol w:w="3296"/>
        <w:gridCol w:w="656"/>
        <w:gridCol w:w="1937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周灿文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13807531769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郭海霞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13111984303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阳冬莉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13518897725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唐宇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13876852191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马琳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18689611675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肖龙珠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18608900878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吴赛花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18608919195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张雅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13118946206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陈莹芷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13876027461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陈帝芷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13876047673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张宛璐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13016289300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毕晓薇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18208970477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李婷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13995374175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张碧云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18976940810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廖宗梅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18976592456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皮明玥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13581539476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高峰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18289987517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15587719190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王楠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13278968959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李颖娜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13647512014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林红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13005072955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邓云辉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15008996740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王鑫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18689872857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潘晓贞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15008011906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吴蓉蓉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18708989395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张小丽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13876582926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纪玩音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13751847586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周妙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13976194682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张丽平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13138960858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谢雪瑚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772" w:author="香水百合" w:date="2023-11-07T15:55:17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773" w:author="香水百合" w:date="2023-11-07T15:55:16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18689780910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周蔓芬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</w:t>
            </w:r>
            <w:ins w:id="774" w:author="香水百合" w:date="2023-11-07T15:55:27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t>雁</w:t>
              </w:r>
            </w:ins>
            <w:del w:id="775" w:author="香水百合" w:date="2023-11-07T15:55:21Z">
              <w:r>
                <w:rPr>
                  <w:rFonts w:hint="eastAsia" w:ascii="宋体" w:hAnsi="宋体" w:eastAsia="宋体" w:cs="宋体"/>
                  <w:i w:val="0"/>
                  <w:iCs w:val="0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w:delText>燕</w:delText>
              </w:r>
            </w:del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18976615507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香水百合">
    <w15:presenceInfo w15:providerId="WPS Office" w15:userId="39716068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2C7A1509"/>
    <w:rsid w:val="09BF716E"/>
    <w:rsid w:val="2C7A1509"/>
    <w:rsid w:val="36860579"/>
    <w:rsid w:val="3B2B68D7"/>
    <w:rsid w:val="464007EE"/>
    <w:rsid w:val="58A96554"/>
    <w:rsid w:val="66D016F1"/>
    <w:rsid w:val="75D4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6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2023-11-07T00:52:00Z</dcterms:created>
  <dc:creator>阿文</dc:creator>
  <cp:lastModifiedBy>香水百合</cp:lastModifiedBy>
  <dcterms:modified xsi:type="dcterms:W3CDTF">2023-11-07T07:59:17Z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8F77B53BCEDA4EA2BE4CEDD3BE11E061_11</vt:lpwstr>
  </property>
</Properties>
</file>