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Times New Roman"/>
          <w:sz w:val="30"/>
          <w:szCs w:val="30"/>
          <w:lang w:eastAsia="zh-CN"/>
        </w:rPr>
      </w:pPr>
      <w:r>
        <w:rPr>
          <w:rFonts w:hint="eastAsia" w:ascii="黑体" w:hAnsi="黑体" w:eastAsia="黑体" w:cs="Times New Roman"/>
          <w:sz w:val="30"/>
          <w:szCs w:val="30"/>
          <w:lang w:val="en-US" w:eastAsia="zh-CN"/>
        </w:rPr>
        <w:t>工作总结</w:t>
      </w:r>
      <w:r>
        <w:rPr>
          <w:rFonts w:hint="eastAsia" w:ascii="黑体" w:hAnsi="黑体" w:eastAsia="黑体" w:cs="Times New Roman"/>
          <w:sz w:val="30"/>
          <w:szCs w:val="30"/>
          <w:lang w:eastAsia="zh-CN"/>
        </w:rPr>
        <w:t>撰写格式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ins w:id="0" w:author="不错" w:date="2023-11-14T11:05:48Z"/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  <w:t>XX课程项目工作总结</w:t>
      </w:r>
      <w:ins w:id="1" w:author="不错" w:date="2023-11-14T11:05:56Z">
        <w:r>
          <w:rPr>
            <w:rFonts w:hint="eastAsia" w:ascii="方正小标宋简体" w:hAnsi="方正小标宋简体" w:eastAsia="方正小标宋简体" w:cs="Times New Roman"/>
            <w:sz w:val="44"/>
            <w:szCs w:val="44"/>
            <w:lang w:val="en-US" w:eastAsia="zh-CN"/>
          </w:rPr>
          <w:t>汇报</w:t>
        </w:r>
      </w:ins>
      <w:ins w:id="2" w:author="不错" w:date="2023-11-14T11:06:00Z">
        <w:r>
          <w:rPr>
            <w:rFonts w:hint="eastAsia" w:ascii="方正小标宋简体" w:hAnsi="方正小标宋简体" w:eastAsia="方正小标宋简体" w:cs="Times New Roman"/>
            <w:sz w:val="44"/>
            <w:szCs w:val="44"/>
            <w:lang w:val="en-US" w:eastAsia="zh-CN"/>
          </w:rPr>
          <w:t>材料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del w:id="3" w:author="不错" w:date="2023-11-14T11:05:47Z"/>
          <w:rFonts w:hint="eastAsia" w:ascii="方正小标宋简体" w:hAnsi="方正小标宋简体" w:eastAsia="方正小标宋简体" w:cs="Times New Roman"/>
          <w:sz w:val="44"/>
          <w:szCs w:val="44"/>
          <w:lang w:val="en-US" w:eastAsia="zh-CN"/>
        </w:rPr>
      </w:pPr>
      <w:del w:id="4" w:author="不错" w:date="2023-11-14T11:05:47Z">
        <w:r>
          <w:rPr>
            <w:rFonts w:hint="eastAsia" w:ascii="方正小标宋简体" w:hAnsi="方正小标宋简体" w:eastAsia="方正小标宋简体" w:cs="Times New Roman"/>
            <w:sz w:val="44"/>
            <w:szCs w:val="44"/>
            <w:lang w:val="en-US" w:eastAsia="zh-CN"/>
          </w:rPr>
          <w:delText>及下一步工作计划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单位名称（全称，与单位公章一致）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（一）基本情况（200字左右）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内容：介绍单位2020年至今按照市教育局、市教培院的总体部署和工作计划、推进学校课程建设计划的情况。</w:t>
      </w:r>
      <w:del w:id="5" w:author="不错" w:date="2023-11-14T11:06:38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delText>汇报如下：</w:delText>
        </w:r>
      </w:del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（二）主要开展的工作（不少于1000字）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内容：采取总-分叙述方式，先总写本单位开展课程建设工作的情况及成效，接着分3-5个小标题有条理阐述单位开展课程建设项目、活动的目的、规模、和取得的成效，小标题尽可能短小精悍、对仗。如：1.认真研读国家课程方案</w:t>
      </w:r>
      <w:ins w:id="6" w:author="不错" w:date="2023-11-14T11:07:29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；</w:t>
        </w:r>
      </w:ins>
      <w:del w:id="7" w:author="不错" w:date="2023-11-14T11:07:23Z">
        <w:r>
          <w:rPr>
            <w:rFonts w:hint="default" w:ascii="仿宋" w:hAnsi="仿宋" w:eastAsia="仿宋" w:cs="Times New Roman"/>
            <w:sz w:val="32"/>
            <w:szCs w:val="32"/>
            <w:lang w:val="en-US" w:eastAsia="zh-CN"/>
          </w:rPr>
          <w:delText>、</w:delText>
        </w:r>
      </w:del>
      <w:ins w:id="8" w:author="不错" w:date="2023-11-14T11:07:23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2.</w:t>
        </w:r>
      </w:ins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科学规划学校整体课程……；小标题之后列举所开展的具体工作以及取得的成效，如：针对新课程方案、课标要求，组织撰写团队成员加强学习，学校组织了**次相关活动，共有**教师参加学习，取得了***效果……；不同事项叙述完毕用分号或句号；开展的工作要有具体学校、学科案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（三）</w:t>
      </w:r>
      <w:del w:id="9" w:author="不错" w:date="2023-11-14T11:03:53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delText>亮点和特色</w:delText>
        </w:r>
      </w:del>
      <w:ins w:id="10" w:author="不错" w:date="2023-11-14T11:04:00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取得的</w:t>
        </w:r>
      </w:ins>
      <w:ins w:id="11" w:author="不错" w:date="2023-11-14T11:04:02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经验</w:t>
        </w:r>
      </w:ins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（不少于800字）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内容：从项目、活动对学生的影响、对教师的影响、对学校的影响、对三亚教育的影响、对全省的影响做深度挖掘提升</w:t>
      </w:r>
      <w:ins w:id="12" w:author="不错" w:date="2023-11-14T11:04:16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经验</w:t>
        </w:r>
      </w:ins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。如：1.推动了</w:t>
      </w:r>
      <w:ins w:id="13" w:author="不错" w:date="2023-11-14T11:05:13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学科</w:t>
        </w:r>
      </w:ins>
      <w:del w:id="14" w:author="不错" w:date="2023-11-14T11:05:07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delText>学科</w:delText>
        </w:r>
      </w:del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核心素养落地……；2.</w:t>
      </w:r>
      <w:del w:id="15" w:author="不错" w:date="2023-11-14T11:04:30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delText>培养了一批中小学名师</w:delText>
        </w:r>
      </w:del>
      <w:ins w:id="16" w:author="不错" w:date="2023-11-14T11:04:30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组建了</w:t>
        </w:r>
      </w:ins>
      <w:ins w:id="17" w:author="不错" w:date="2023-11-14T11:04:33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一支</w:t>
        </w:r>
      </w:ins>
      <w:ins w:id="18" w:author="不错" w:date="2023-11-14T11:04:39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学校</w:t>
        </w:r>
      </w:ins>
      <w:ins w:id="19" w:author="不错" w:date="2023-11-14T11:04:36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课程</w:t>
        </w:r>
      </w:ins>
      <w:ins w:id="20" w:author="不错" w:date="2023-11-14T11:08:34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规划</w:t>
        </w:r>
      </w:ins>
      <w:ins w:id="21" w:author="不错" w:date="2023-11-14T11:04:43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建设</w:t>
        </w:r>
      </w:ins>
      <w:ins w:id="22" w:author="不错" w:date="2023-11-14T11:04:46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团队</w:t>
        </w:r>
      </w:ins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……；3</w:t>
      </w:r>
      <w:ins w:id="23" w:author="不错" w:date="2023-11-14T11:05:17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.</w:t>
        </w:r>
      </w:ins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发掘了一批特色学科</w:t>
      </w:r>
      <w:ins w:id="24" w:author="不错" w:date="2023-11-14T11:04:56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案</w:t>
        </w:r>
      </w:ins>
      <w:del w:id="25" w:author="不错" w:date="2023-11-14T11:04:54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delText>案</w:delText>
        </w:r>
      </w:del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例……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（四）存在的问题和不足（不少于300字）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内容：分句或分段列举制约本单位课程建设工作开展的问题，并简要分析其原因，提出工作对策、措施。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（一）当前的形势和任务（300字左右）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内容：分析当前学校课程建设工作面临的形势，如课改、优质均衡、信息技术等，明确</w:t>
      </w:r>
      <w:del w:id="26" w:author="不错" w:date="2023-11-14T11:08:52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delText>部门</w:delText>
        </w:r>
      </w:del>
      <w:ins w:id="27" w:author="不错" w:date="2023-11-14T11:08:52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学校</w:t>
        </w:r>
      </w:ins>
      <w:ins w:id="28" w:author="不错" w:date="2023-11-14T11:08:53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课程</w:t>
        </w:r>
      </w:ins>
      <w:ins w:id="29" w:author="不错" w:date="2023-11-14T11:08:54Z">
        <w:r>
          <w:rPr>
            <w:rFonts w:hint="eastAsia" w:ascii="仿宋" w:hAnsi="仿宋" w:eastAsia="仿宋" w:cs="Times New Roman"/>
            <w:sz w:val="32"/>
            <w:szCs w:val="32"/>
            <w:lang w:val="en-US" w:eastAsia="zh-CN"/>
          </w:rPr>
          <w:t>建设</w:t>
        </w:r>
      </w:ins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的主要任务。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（二）工作目标（500字左右）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内容：分段阐述从哪些方面开展工作以及取得的预期目标和效果。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（三）工作措施（500字左右）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内容：分段阐述落实工作目标的具体工作措施。可以分学期、分月份、分步骤的叙写具体工作措施。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（四）保障机制（200字左右）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内容：从组织保障、经费保障、制度保障等方面阐述后续开展的工作需要给予的政策支持。</w:t>
      </w:r>
    </w:p>
    <w:p>
      <w:pPr>
        <w:bidi w:val="0"/>
      </w:pPr>
      <w:r>
        <w:rPr>
          <w:rFonts w:hint="eastAsia"/>
        </w:rPr>
        <w:t>排版要求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sz w:val="30"/>
          <w:szCs w:val="30"/>
        </w:rPr>
      </w:pPr>
      <w:r>
        <w:rPr>
          <w:rFonts w:ascii="仿宋" w:hAnsi="仿宋" w:eastAsia="仿宋" w:cs="Times New Roman"/>
          <w:sz w:val="32"/>
          <w:szCs w:val="32"/>
        </w:rPr>
        <w:t>标题：</w:t>
      </w:r>
      <w:r>
        <w:rPr>
          <w:rFonts w:hint="eastAsia" w:ascii="仿宋" w:hAnsi="仿宋" w:eastAsia="仿宋" w:cs="Times New Roman"/>
          <w:sz w:val="32"/>
          <w:szCs w:val="32"/>
        </w:rPr>
        <w:t>二</w:t>
      </w:r>
      <w:r>
        <w:rPr>
          <w:rFonts w:ascii="仿宋" w:hAnsi="仿宋" w:eastAsia="仿宋" w:cs="Times New Roman"/>
          <w:sz w:val="32"/>
          <w:szCs w:val="32"/>
        </w:rPr>
        <w:t>号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方正小标宋简体（不加粗）</w:t>
      </w:r>
      <w:r>
        <w:rPr>
          <w:rFonts w:ascii="仿宋" w:hAnsi="仿宋" w:eastAsia="仿宋" w:cs="Times New Roman"/>
          <w:sz w:val="32"/>
          <w:szCs w:val="32"/>
        </w:rPr>
        <w:t>；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标题下署部门或学科教研组名称：三号楷体；</w:t>
      </w:r>
      <w:r>
        <w:rPr>
          <w:rFonts w:ascii="仿宋" w:hAnsi="仿宋" w:eastAsia="仿宋" w:cs="Times New Roman"/>
          <w:sz w:val="32"/>
          <w:szCs w:val="32"/>
        </w:rPr>
        <w:t>正文</w:t>
      </w:r>
      <w:r>
        <w:rPr>
          <w:rFonts w:hint="eastAsia" w:ascii="仿宋" w:hAnsi="仿宋" w:eastAsia="仿宋" w:cs="Times New Roman"/>
          <w:sz w:val="32"/>
          <w:szCs w:val="32"/>
        </w:rPr>
        <w:t>：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三</w:t>
      </w:r>
      <w:r>
        <w:rPr>
          <w:rFonts w:ascii="仿宋" w:hAnsi="仿宋" w:eastAsia="仿宋" w:cs="Times New Roman"/>
          <w:sz w:val="32"/>
          <w:szCs w:val="32"/>
        </w:rPr>
        <w:t>号仿宋体</w:t>
      </w:r>
      <w:r>
        <w:rPr>
          <w:rFonts w:hint="eastAsia" w:ascii="仿宋" w:hAnsi="仿宋" w:eastAsia="仿宋" w:cs="Times New Roman"/>
          <w:sz w:val="32"/>
          <w:szCs w:val="32"/>
        </w:rPr>
        <w:t>；</w:t>
      </w:r>
      <w:r>
        <w:rPr>
          <w:rFonts w:ascii="仿宋" w:hAnsi="仿宋" w:eastAsia="仿宋" w:cs="Times New Roman"/>
          <w:sz w:val="32"/>
          <w:szCs w:val="32"/>
        </w:rPr>
        <w:t>正文</w:t>
      </w:r>
      <w:r>
        <w:rPr>
          <w:rFonts w:hint="eastAsia" w:ascii="仿宋" w:hAnsi="仿宋" w:eastAsia="仿宋" w:cs="Times New Roman"/>
          <w:sz w:val="32"/>
          <w:szCs w:val="32"/>
        </w:rPr>
        <w:t>一级标题：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Times New Roman"/>
          <w:sz w:val="32"/>
          <w:szCs w:val="32"/>
        </w:rPr>
        <w:t>号</w:t>
      </w:r>
      <w:r>
        <w:rPr>
          <w:rFonts w:ascii="仿宋" w:hAnsi="仿宋" w:eastAsia="仿宋" w:cs="Times New Roman"/>
          <w:sz w:val="32"/>
          <w:szCs w:val="32"/>
        </w:rPr>
        <w:t>黑体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，二级标题三号楷体。全文段落固定值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30磅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39A46E5D"/>
    <w:rsid w:val="01655E65"/>
    <w:rsid w:val="092E1232"/>
    <w:rsid w:val="0BC96FF0"/>
    <w:rsid w:val="0BFA0333"/>
    <w:rsid w:val="10F56104"/>
    <w:rsid w:val="125875C3"/>
    <w:rsid w:val="15416229"/>
    <w:rsid w:val="18DB06A3"/>
    <w:rsid w:val="1D731270"/>
    <w:rsid w:val="21FD0C52"/>
    <w:rsid w:val="264F0468"/>
    <w:rsid w:val="2BC5737C"/>
    <w:rsid w:val="2D88005C"/>
    <w:rsid w:val="2F1261BD"/>
    <w:rsid w:val="32D51873"/>
    <w:rsid w:val="3670361E"/>
    <w:rsid w:val="36826B7D"/>
    <w:rsid w:val="37B30F66"/>
    <w:rsid w:val="37C50E0C"/>
    <w:rsid w:val="38ED59F4"/>
    <w:rsid w:val="39A46E5D"/>
    <w:rsid w:val="3E422FB2"/>
    <w:rsid w:val="434F338D"/>
    <w:rsid w:val="4660451F"/>
    <w:rsid w:val="4A8F6A9D"/>
    <w:rsid w:val="4BBF46D3"/>
    <w:rsid w:val="4D402BC3"/>
    <w:rsid w:val="531367EC"/>
    <w:rsid w:val="56E71733"/>
    <w:rsid w:val="625744CB"/>
    <w:rsid w:val="644F7208"/>
    <w:rsid w:val="65FC1836"/>
    <w:rsid w:val="6B3E53F8"/>
    <w:rsid w:val="6D614100"/>
    <w:rsid w:val="76922BDC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customStyle="1" w:styleId="8">
    <w:name w:val="样式1"/>
    <w:basedOn w:val="1"/>
    <w:next w:val="1"/>
    <w:qFormat/>
    <w:uiPriority w:val="0"/>
    <w:pPr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9">
    <w:name w:val="样式2"/>
    <w:basedOn w:val="1"/>
    <w:next w:val="1"/>
    <w:qFormat/>
    <w:uiPriority w:val="0"/>
    <w:pPr>
      <w:spacing w:line="600" w:lineRule="exact"/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0">
    <w:name w:val="样式4"/>
    <w:basedOn w:val="1"/>
    <w:next w:val="1"/>
    <w:qFormat/>
    <w:uiPriority w:val="0"/>
    <w:rPr>
      <w:rFonts w:hint="eastAsia"/>
    </w:rPr>
  </w:style>
  <w:style w:type="paragraph" w:customStyle="1" w:styleId="11">
    <w:name w:val="样式5"/>
    <w:basedOn w:val="1"/>
    <w:next w:val="5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楷体" w:cstheme="minorBidi"/>
      <w:szCs w:val="36"/>
      <w:lang w:bidi="zh-CN"/>
    </w:rPr>
  </w:style>
  <w:style w:type="paragraph" w:customStyle="1" w:styleId="12">
    <w:name w:val="样式6"/>
    <w:basedOn w:val="1"/>
    <w:next w:val="1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宋体" w:cstheme="minorBidi"/>
      <w:szCs w:val="36"/>
      <w:lang w:bidi="zh-CN"/>
    </w:rPr>
  </w:style>
  <w:style w:type="paragraph" w:customStyle="1" w:styleId="13">
    <w:name w:val="样式7"/>
    <w:basedOn w:val="1"/>
    <w:next w:val="1"/>
    <w:qFormat/>
    <w:uiPriority w:val="0"/>
    <w:pPr>
      <w:spacing w:line="600" w:lineRule="exact"/>
      <w:ind w:firstLine="880" w:firstLineChars="200"/>
    </w:pPr>
  </w:style>
  <w:style w:type="paragraph" w:customStyle="1" w:styleId="14">
    <w:name w:val="样式8"/>
    <w:basedOn w:val="1"/>
    <w:next w:val="5"/>
    <w:qFormat/>
    <w:uiPriority w:val="0"/>
    <w:rPr>
      <w:rFonts w:hint="eastAsia"/>
    </w:rPr>
  </w:style>
  <w:style w:type="paragraph" w:customStyle="1" w:styleId="15">
    <w:name w:val="样式9"/>
    <w:basedOn w:val="1"/>
    <w:next w:val="4"/>
    <w:qFormat/>
    <w:uiPriority w:val="0"/>
    <w:pPr>
      <w:ind w:firstLine="64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344</Words>
  <Characters>369</Characters>
  <Lines>0</Lines>
  <Paragraphs>0</Paragraphs>
  <TotalTime>4</TotalTime>
  <ScaleCrop>false</ScaleCrop>
  <LinksUpToDate>false</LinksUpToDate>
  <CharactersWithSpaces>369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2023-09-28T08:04:00Z</dcterms:created>
  <dc:creator>罗禹</dc:creator>
  <cp:lastModifiedBy>不错</cp:lastModifiedBy>
  <dcterms:modified xsi:type="dcterms:W3CDTF">2023-11-14T03:09:39Z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4F8B7ECAC86645F8A7173259AF13AE15_13</vt:lpwstr>
  </property>
</Properties>
</file>