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both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200" w:right="0" w:rightChars="0"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200" w:right="0" w:rightChars="0" w:firstLine="640" w:firstLineChars="200"/>
        <w:jc w:val="both"/>
        <w:textAlignment w:val="baseline"/>
        <w:outlineLvl w:val="9"/>
        <w:rPr>
          <w:rFonts w:hint="default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三亚市宓奇名校长工作室</w:t>
      </w:r>
      <w:ins w:id="0" w:author="阿文" w:date="2024-01-09T15:22:10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研修</w:t>
        </w:r>
      </w:ins>
      <w:bookmarkStart w:id="0" w:name="_GoBack"/>
      <w:bookmarkEnd w:id="0"/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活动安排表</w:t>
      </w:r>
    </w:p>
    <w:tbl>
      <w:tblPr>
        <w:tblStyle w:val="3"/>
        <w:tblpPr w:leftFromText="180" w:rightFromText="180" w:vertAnchor="text" w:horzAnchor="page" w:tblpX="1539" w:tblpY="323"/>
        <w:tblOverlap w:val="never"/>
        <w:tblW w:w="8977" w:type="dxa"/>
        <w:tblInd w:w="0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4"/>
        <w:gridCol w:w="2117"/>
        <w:gridCol w:w="2196"/>
        <w:gridCol w:w="1803"/>
        <w:gridCol w:w="1367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日期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时间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研修内容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负责人／ 主讲人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地点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14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1月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15日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15:00-17:00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听取人大附中本部五大学科竞赛金牌教练讲座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宓奇</w:t>
            </w:r>
          </w:p>
        </w:tc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人大附中三亚学校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149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17:00-17:40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与人大附中本部五大学科竞赛金牌教练交流座谈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宓奇</w:t>
            </w:r>
          </w:p>
        </w:tc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14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17:40-18:00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highlight w:val="none"/>
                <w:lang w:val="en-US" w:eastAsia="zh-CN" w:bidi="ar-SA"/>
              </w:rPr>
              <w:t>总结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宓奇</w:t>
            </w:r>
          </w:p>
        </w:tc>
        <w:tc>
          <w:tcPr>
            <w:tcW w:w="13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阿文">
    <w15:presenceInfo w15:providerId="WPS Office" w15:userId="10154161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0000000"/>
    <w:rsid w:val="0FB53C8E"/>
    <w:rsid w:val="12CF69BD"/>
    <w:rsid w:val="13AA349E"/>
    <w:rsid w:val="19784049"/>
    <w:rsid w:val="1C91757A"/>
    <w:rsid w:val="1E8B28A7"/>
    <w:rsid w:val="20B35EA4"/>
    <w:rsid w:val="2384705C"/>
    <w:rsid w:val="28E5449A"/>
    <w:rsid w:val="3723148B"/>
    <w:rsid w:val="3874561A"/>
    <w:rsid w:val="3A92734D"/>
    <w:rsid w:val="493C46F4"/>
    <w:rsid w:val="524A46CF"/>
    <w:rsid w:val="5A9343FE"/>
    <w:rsid w:val="5BC45123"/>
    <w:rsid w:val="5E322977"/>
    <w:rsid w:val="65885FE6"/>
    <w:rsid w:val="710E5159"/>
    <w:rsid w:val="73674D66"/>
    <w:rsid w:val="76D6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335</Words>
  <Characters>424</Characters>
  <Lines>0</Lines>
  <Paragraphs>0</Paragraphs>
  <TotalTime>6</TotalTime>
  <ScaleCrop>false</ScaleCrop>
  <LinksUpToDate>false</LinksUpToDate>
  <CharactersWithSpaces>429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2023-10-11T06:51:00Z</dcterms:created>
  <dc:creator>Administrator</dc:creator>
  <cp:lastModifiedBy>阿文</cp:lastModifiedBy>
  <dcterms:modified xsi:type="dcterms:W3CDTF">2024-01-09T07:22:21Z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A6700249AB1F43C18B9471756CFD5A78_13</vt:lpwstr>
  </property>
</Properties>
</file>