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附件</w:t>
      </w:r>
      <w:del w:id="0" w:author="LL" w:date="2024-04-29T09:32:04Z">
        <w:r>
          <w:rPr>
            <w:rFonts w:hint="default" w:ascii="仿宋_GB2312" w:hAnsi="仿宋_GB2312" w:eastAsia="仿宋_GB2312" w:cs="仿宋_GB2312"/>
            <w:b/>
            <w:bCs/>
            <w:sz w:val="28"/>
            <w:szCs w:val="28"/>
            <w:lang w:val="en-US"/>
          </w:rPr>
          <w:delText>2</w:delText>
        </w:r>
      </w:del>
      <w:ins w:id="1" w:author="LL" w:date="2024-04-29T09:32:04Z">
        <w:r>
          <w:rPr>
            <w:rFonts w:hint="eastAsia" w:ascii="仿宋_GB2312" w:hAnsi="仿宋_GB2312" w:eastAsia="仿宋_GB2312" w:cs="仿宋_GB2312"/>
            <w:b/>
            <w:bCs/>
            <w:sz w:val="28"/>
            <w:szCs w:val="28"/>
            <w:lang w:val="en-US" w:eastAsia="zh-CN"/>
          </w:rPr>
          <w:t>1</w:t>
        </w:r>
      </w:ins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3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作品报送要求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内容要求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围绕苏东坡诗词作品进行演绎，⻛格不限(尊重苏东坡原文作品，在此前提下，可进行创意发挥)，优先展现“苏东坡在海南”的作品。诵读文本主体前后可根据需要增加过渡语。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二、形式要求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参赛作品以视频方式报送，要求为2024 年录制创作的视频，高清1920*1080横屏拍摄，格式为MP4，⻓度为3- 5分钟，大小不超过700MB，图像、声音清晰，不抖动、无噪音，标注字幕。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三、其他要求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可个人参赛，也可2人(含)以上组成团队参赛(参赛者须为同一学校、同一组别人员，最多不超过15人)。团队参赛过程中，人员不得替换、增加。每人可参与1个诵读作品。每个作品指导教师不超过2人。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各类作品需为原创作品，作品的版权和内容遵守国家各项法律法规，不存在知识产权方面的争议，适合公开宣传展示。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作品一经提交，视为作品作者同意将该作品的使用权(包括但不限于基于宣传目的对作品的改编、汇编、互联网传播等)。对于优秀作品和案例，组织单位有权在相关活动和资料中使用(包括刻录光盘或用于展览、宣传等)，不支付作者稿酬，作者享有署名权。各类别作品原则上不予退还，请作者自留底稿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LL">
    <w15:presenceInfo w15:providerId="WPS Office" w15:userId="14247670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944FB8"/>
    <w:rsid w:val="01B7475C"/>
    <w:rsid w:val="08C8585F"/>
    <w:rsid w:val="2D7D015B"/>
    <w:rsid w:val="4AB42EED"/>
    <w:rsid w:val="4D944FB8"/>
    <w:rsid w:val="56FB4EB6"/>
    <w:rsid w:val="590C2C64"/>
    <w:rsid w:val="5E06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2024-04-28T09:23:00Z</dcterms:created>
  <dc:creator>LL</dc:creator>
  <cp:lastModifiedBy>LL</cp:lastModifiedBy>
  <dcterms:modified xsi:type="dcterms:W3CDTF">2024-04-29T01:32:14Z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