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>
      <w:pPr>
        <w:pStyle w:val="2"/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三亚市2024年度中学生“阅读与表达”素养提升工程系列(第二阶段)读书开放日暨三亚市卢丽燕名师工作室主题研修</w:t>
      </w:r>
    </w:p>
    <w:p>
      <w:pPr>
        <w:pStyle w:val="2"/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活动安排 </w:t>
      </w:r>
    </w:p>
    <w:p>
      <w:pPr>
        <w:numPr>
          <w:ilvl w:val="0"/>
          <w:numId w:val="1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人大附中三亚学校“读书开放日”活动方案</w:t>
      </w:r>
    </w:p>
    <w:p>
      <w:pPr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活动目标：</w:t>
      </w:r>
      <w:bookmarkStart w:id="0" w:name="_GoBack"/>
      <w:bookmarkEnd w:id="0"/>
    </w:p>
    <w:p>
      <w:pPr>
        <w:widowControl/>
        <w:shd w:val="clear" w:color="auto" w:fill="FFFFFF"/>
        <w:spacing w:line="480" w:lineRule="auto"/>
        <w:ind w:firstLine="480" w:firstLineChars="200"/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贯彻落实《国家语委印发关于深入实施“典耀中华” 主题读书行动的指导意见》（国语〔2023〕1 号）的文件精神，营造“爱读书、读好书、善读书”的校园良好环境和浓厚氛围，促进我校学生“阅读与表达”素养的提升，局部展示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我校第二届读书节的成果。</w:t>
      </w:r>
    </w:p>
    <w:p>
      <w:pPr>
        <w:spacing w:line="480" w:lineRule="auto"/>
        <w:ind w:firstLine="562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活动时间：</w:t>
      </w:r>
      <w:r>
        <w:rPr>
          <w:rFonts w:hint="eastAsia"/>
          <w:b w:val="0"/>
          <w:bCs w:val="0"/>
          <w:sz w:val="28"/>
          <w:szCs w:val="28"/>
          <w:lang w:val="en-US" w:eastAsia="zh-CN"/>
          <w:rPrChange w:id="0" w:author="LL" w:date="2024-06-04T17:11:09Z">
            <w:rPr>
              <w:rFonts w:hint="eastAsia"/>
              <w:sz w:val="28"/>
              <w:szCs w:val="28"/>
              <w:lang w:val="en-US" w:eastAsia="zh-CN"/>
            </w:rPr>
          </w:rPrChange>
        </w:rPr>
        <w:t>2024年</w:t>
      </w:r>
      <w:r>
        <w:rPr>
          <w:rFonts w:hint="eastAsia"/>
          <w:b w:val="0"/>
          <w:bCs w:val="0"/>
          <w:color w:val="000000"/>
          <w:sz w:val="28"/>
          <w:szCs w:val="28"/>
          <w:lang w:val="en-US" w:eastAsia="zh-CN"/>
        </w:rPr>
        <w:t>6</w:t>
      </w:r>
      <w:r>
        <w:rPr>
          <w:rFonts w:hint="eastAsia"/>
          <w:b w:val="0"/>
          <w:bCs w:val="0"/>
          <w:color w:val="000000"/>
          <w:sz w:val="28"/>
          <w:szCs w:val="28"/>
          <w:lang w:val="en-US" w:eastAsia="zh-CN"/>
          <w:rPrChange w:id="1" w:author="LL" w:date="2024-06-04T17:11:09Z">
            <w:rPr>
              <w:rFonts w:hint="eastAsia"/>
              <w:b/>
              <w:bCs/>
              <w:color w:val="000000"/>
              <w:sz w:val="28"/>
              <w:szCs w:val="28"/>
              <w:lang w:val="en-US" w:eastAsia="zh-CN"/>
            </w:rPr>
          </w:rPrChange>
        </w:rPr>
        <w:t>月</w:t>
      </w:r>
      <w:r>
        <w:rPr>
          <w:rFonts w:hint="eastAsia"/>
          <w:b w:val="0"/>
          <w:bCs w:val="0"/>
          <w:color w:val="000000"/>
          <w:sz w:val="28"/>
          <w:szCs w:val="28"/>
          <w:lang w:val="en-US" w:eastAsia="zh-CN"/>
        </w:rPr>
        <w:t>14</w:t>
      </w:r>
      <w:r>
        <w:rPr>
          <w:rFonts w:hint="eastAsia"/>
          <w:b w:val="0"/>
          <w:bCs w:val="0"/>
          <w:color w:val="000000"/>
          <w:sz w:val="28"/>
          <w:szCs w:val="28"/>
          <w:lang w:val="en-US" w:eastAsia="zh-CN"/>
          <w:rPrChange w:id="2" w:author="LL" w:date="2024-06-04T17:11:09Z">
            <w:rPr>
              <w:rFonts w:hint="eastAsia"/>
              <w:b/>
              <w:bCs/>
              <w:color w:val="000000"/>
              <w:sz w:val="28"/>
              <w:szCs w:val="28"/>
              <w:lang w:val="en-US" w:eastAsia="zh-CN"/>
            </w:rPr>
          </w:rPrChange>
        </w:rPr>
        <w:t>日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  <w:rPrChange w:id="3" w:author="LL" w:date="2024-06-04T17:11:09Z">
            <w:rPr>
              <w:rFonts w:hint="eastAsia"/>
              <w:b/>
              <w:bCs/>
              <w:color w:val="FF0000"/>
              <w:sz w:val="28"/>
              <w:szCs w:val="28"/>
              <w:lang w:val="en-US" w:eastAsia="zh-CN"/>
            </w:rPr>
          </w:rPrChange>
        </w:rPr>
        <w:t xml:space="preserve"> </w:t>
      </w:r>
      <w:r>
        <w:rPr>
          <w:rFonts w:hint="eastAsia"/>
          <w:b w:val="0"/>
          <w:bCs w:val="0"/>
          <w:sz w:val="28"/>
          <w:szCs w:val="28"/>
          <w:lang w:val="en-US" w:eastAsia="zh-CN"/>
          <w:rPrChange w:id="4" w:author="LL" w:date="2024-06-04T17:11:09Z">
            <w:rPr>
              <w:rFonts w:hint="eastAsia"/>
              <w:sz w:val="28"/>
              <w:szCs w:val="28"/>
              <w:lang w:val="en-US" w:eastAsia="zh-CN"/>
            </w:rPr>
          </w:rPrChange>
        </w:rPr>
        <w:t>14：</w:t>
      </w:r>
      <w:r>
        <w:rPr>
          <w:rFonts w:hint="eastAsia"/>
          <w:sz w:val="28"/>
          <w:szCs w:val="28"/>
          <w:lang w:val="en-US" w:eastAsia="zh-CN"/>
        </w:rPr>
        <w:t>20—17：30</w:t>
      </w:r>
    </w:p>
    <w:p>
      <w:pPr>
        <w:spacing w:line="480" w:lineRule="auto"/>
        <w:ind w:firstLine="562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活动地点：</w:t>
      </w:r>
      <w:r>
        <w:rPr>
          <w:rFonts w:hint="default"/>
          <w:sz w:val="24"/>
          <w:szCs w:val="24"/>
          <w:lang w:val="en-US" w:eastAsia="zh-CN"/>
        </w:rPr>
        <w:t>学校图书馆</w:t>
      </w:r>
      <w:r>
        <w:rPr>
          <w:rFonts w:hint="eastAsia"/>
          <w:sz w:val="24"/>
          <w:szCs w:val="24"/>
          <w:lang w:val="en-US" w:eastAsia="zh-CN"/>
        </w:rPr>
        <w:t>；谦光楼；睦和楼</w:t>
      </w:r>
    </w:p>
    <w:p>
      <w:pPr>
        <w:spacing w:line="480" w:lineRule="auto"/>
        <w:ind w:firstLine="562" w:firstLineChars="20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参加人员</w:t>
      </w:r>
      <w:r>
        <w:rPr>
          <w:rFonts w:hint="eastAsia"/>
          <w:b/>
          <w:bCs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三亚市各中学语文学科教研组长及教师、学校语言文字工作负责人、三亚市卢丽燕名师工作室全体成员（直属学校参会名额为3-5人；区属学校参会名额由区教研部门分配，各区参会名额为10人）。</w:t>
      </w:r>
    </w:p>
    <w:p>
      <w:pPr>
        <w:spacing w:line="480" w:lineRule="auto"/>
        <w:ind w:firstLine="562" w:firstLineChars="20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活动流程：</w:t>
      </w:r>
    </w:p>
    <w:p>
      <w:pPr>
        <w:spacing w:line="48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default"/>
          <w:sz w:val="24"/>
          <w:szCs w:val="24"/>
          <w:lang w:val="en-US" w:eastAsia="zh-CN"/>
        </w:rPr>
        <w:t>开场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·</w:t>
      </w:r>
      <w:r>
        <w:rPr>
          <w:rFonts w:hint="default"/>
          <w:sz w:val="24"/>
          <w:szCs w:val="24"/>
          <w:lang w:val="en-US" w:eastAsia="zh-CN"/>
        </w:rPr>
        <w:t>致辞（</w:t>
      </w:r>
      <w:r>
        <w:rPr>
          <w:rFonts w:hint="eastAsia"/>
          <w:sz w:val="24"/>
          <w:szCs w:val="24"/>
          <w:lang w:val="en-US" w:eastAsia="zh-CN"/>
        </w:rPr>
        <w:t>15</w:t>
      </w:r>
      <w:r>
        <w:rPr>
          <w:rFonts w:hint="default"/>
          <w:sz w:val="24"/>
          <w:szCs w:val="24"/>
          <w:lang w:val="en-US" w:eastAsia="zh-CN"/>
        </w:rPr>
        <w:t>分钟）</w:t>
      </w:r>
    </w:p>
    <w:p>
      <w:pPr>
        <w:spacing w:line="480" w:lineRule="auto"/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来宾报到；卢丽燕老师讲话；</w:t>
      </w:r>
      <w:r>
        <w:rPr>
          <w:rFonts w:hint="default"/>
          <w:sz w:val="24"/>
          <w:szCs w:val="24"/>
          <w:lang w:val="en-US" w:eastAsia="zh-CN"/>
        </w:rPr>
        <w:t>校长致欢迎词</w:t>
      </w:r>
      <w:r>
        <w:rPr>
          <w:rFonts w:hint="eastAsia"/>
          <w:sz w:val="24"/>
          <w:szCs w:val="24"/>
          <w:lang w:val="en-US" w:eastAsia="zh-CN"/>
        </w:rPr>
        <w:t>；</w:t>
      </w:r>
    </w:p>
    <w:p>
      <w:pPr>
        <w:numPr>
          <w:ilvl w:val="0"/>
          <w:numId w:val="2"/>
        </w:numPr>
        <w:spacing w:line="48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整书阅读（40分钟）</w:t>
      </w:r>
    </w:p>
    <w:p>
      <w:pPr>
        <w:numPr>
          <w:ilvl w:val="0"/>
          <w:numId w:val="0"/>
        </w:numPr>
        <w:spacing w:line="480" w:lineRule="auto"/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《三国演义》导读                                   初一 </w:t>
      </w:r>
    </w:p>
    <w:p>
      <w:pPr>
        <w:spacing w:line="48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读写结合 </w:t>
      </w:r>
      <w:r>
        <w:rPr>
          <w:rFonts w:hint="default"/>
          <w:sz w:val="24"/>
          <w:szCs w:val="24"/>
          <w:lang w:val="en-US" w:eastAsia="zh-CN"/>
        </w:rPr>
        <w:t>“</w:t>
      </w:r>
      <w:r>
        <w:rPr>
          <w:rFonts w:ascii="宋体" w:hAnsi="宋体" w:eastAsia="宋体" w:cs="宋体"/>
          <w:sz w:val="24"/>
          <w:szCs w:val="24"/>
        </w:rPr>
        <w:t>那个拥有钢铁意志的少年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 xml:space="preserve">                初二 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读书分享</w:t>
      </w:r>
      <w:r>
        <w:rPr>
          <w:rFonts w:hint="eastAsia"/>
          <w:sz w:val="24"/>
          <w:szCs w:val="24"/>
          <w:lang w:val="en-US" w:eastAsia="zh-CN"/>
        </w:rPr>
        <w:t>（40分钟）</w:t>
      </w:r>
    </w:p>
    <w:p>
      <w:pPr>
        <w:numPr>
          <w:ilvl w:val="0"/>
          <w:numId w:val="0"/>
        </w:numPr>
        <w:spacing w:line="48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“天地众生皆须见，人间值得请君听”                 高一  </w:t>
      </w:r>
    </w:p>
    <w:p>
      <w:pPr>
        <w:numPr>
          <w:ilvl w:val="0"/>
          <w:numId w:val="0"/>
        </w:numPr>
        <w:spacing w:line="480" w:lineRule="auto"/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阅一寸山河，读一卷岁月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”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高二  </w:t>
      </w:r>
    </w:p>
    <w:p>
      <w:pPr>
        <w:numPr>
          <w:ilvl w:val="0"/>
          <w:numId w:val="0"/>
        </w:numPr>
        <w:spacing w:line="48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名著阅读竞赛    </w:t>
      </w:r>
      <w:r>
        <w:rPr>
          <w:rFonts w:hint="eastAsia"/>
          <w:sz w:val="28"/>
          <w:szCs w:val="28"/>
          <w:lang w:val="en-US" w:eastAsia="zh-CN"/>
        </w:rPr>
        <w:t xml:space="preserve">                           </w:t>
      </w:r>
      <w:ins w:id="5" w:author="LL" w:date="2024-06-04T17:11:24Z">
        <w:r>
          <w:rPr>
            <w:rFonts w:hint="eastAsia"/>
            <w:sz w:val="28"/>
            <w:szCs w:val="28"/>
            <w:lang w:val="en-US" w:eastAsia="zh-CN"/>
          </w:rPr>
          <w:t xml:space="preserve"> </w:t>
        </w:r>
      </w:ins>
      <w:r>
        <w:rPr>
          <w:rFonts w:hint="eastAsia"/>
          <w:sz w:val="24"/>
          <w:szCs w:val="24"/>
          <w:lang w:val="en-US" w:eastAsia="zh-CN"/>
        </w:rPr>
        <w:t>初一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话剧汇演（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default"/>
          <w:sz w:val="24"/>
          <w:szCs w:val="24"/>
          <w:lang w:val="en-US" w:eastAsia="zh-CN"/>
        </w:rPr>
        <w:t>0分钟）</w:t>
      </w:r>
    </w:p>
    <w:p>
      <w:pPr>
        <w:numPr>
          <w:ilvl w:val="0"/>
          <w:numId w:val="0"/>
        </w:numPr>
        <w:spacing w:line="48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高一《雷雨》第四幕</w:t>
      </w:r>
    </w:p>
    <w:p>
      <w:pPr>
        <w:numPr>
          <w:ilvl w:val="0"/>
          <w:numId w:val="0"/>
        </w:numPr>
        <w:spacing w:line="480" w:lineRule="auto"/>
        <w:ind w:leftChars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高二《家》</w:t>
      </w:r>
    </w:p>
    <w:p>
      <w:pPr>
        <w:spacing w:line="480" w:lineRule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具体安排见下表：</w:t>
      </w:r>
    </w:p>
    <w:tbl>
      <w:tblPr>
        <w:tblStyle w:val="3"/>
        <w:tblpPr w:leftFromText="180" w:rightFromText="180" w:vertAnchor="text" w:horzAnchor="page" w:tblpX="2040" w:tblpY="673"/>
        <w:tblOverlap w:val="never"/>
        <w:tblW w:w="8207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5"/>
        <w:gridCol w:w="1595"/>
        <w:gridCol w:w="1664"/>
        <w:gridCol w:w="1677"/>
        <w:gridCol w:w="1691"/>
        <w:gridCol w:w="95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日期</w:t>
            </w:r>
          </w:p>
        </w:tc>
        <w:tc>
          <w:tcPr>
            <w:tcW w:w="1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时间</w:t>
            </w: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ind w:firstLine="241" w:firstLineChars="100"/>
              <w:jc w:val="both"/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活动内容</w:t>
            </w:r>
          </w:p>
        </w:tc>
        <w:tc>
          <w:tcPr>
            <w:tcW w:w="16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>地点</w:t>
            </w: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主讲人</w:t>
            </w:r>
          </w:p>
        </w:tc>
        <w:tc>
          <w:tcPr>
            <w:tcW w:w="9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>负责人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625" w:type="dxa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14:10-14:20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签 到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图书馆一楼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会议室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陈芝航</w:t>
            </w:r>
          </w:p>
        </w:tc>
      </w:tr>
    </w:tbl>
    <w:p>
      <w:pPr>
        <w:spacing w:line="48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tbl>
      <w:tblPr>
        <w:tblStyle w:val="3"/>
        <w:tblW w:w="8193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9"/>
        <w:gridCol w:w="1566"/>
        <w:gridCol w:w="1664"/>
        <w:gridCol w:w="1720"/>
        <w:gridCol w:w="1664"/>
        <w:gridCol w:w="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7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6月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14日</w:t>
            </w:r>
          </w:p>
        </w:tc>
        <w:tc>
          <w:tcPr>
            <w:tcW w:w="1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14:25-14:40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right="0"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开幕式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图书馆一楼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会议室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1.市教培院卢丽燕老师讲话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2.人大附中三亚学校领导讲话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3.教研组长讲解活动流程和地点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陈芝航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王超旭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14:50-15:30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展示课1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名著导读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谦光楼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初一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蒋俊伟</w:t>
            </w:r>
          </w:p>
        </w:tc>
        <w:tc>
          <w:tcPr>
            <w:tcW w:w="940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陈芝航王超旭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48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展示课2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读书分享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睦和楼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高二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毛玉琴</w:t>
            </w:r>
          </w:p>
        </w:tc>
        <w:tc>
          <w:tcPr>
            <w:tcW w:w="940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15:40-16:20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展示课3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读写结合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谦光楼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初二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迟海</w:t>
            </w:r>
          </w:p>
        </w:tc>
        <w:tc>
          <w:tcPr>
            <w:tcW w:w="940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6" w:hRule="atLeast"/>
        </w:trPr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展示课4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24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悦读分享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480" w:right="0" w:hanging="48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睦和楼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高一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尹红源</w:t>
            </w:r>
          </w:p>
        </w:tc>
        <w:tc>
          <w:tcPr>
            <w:tcW w:w="940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" w:hRule="atLeast"/>
        </w:trPr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名著阅读竞赛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480" w:right="0" w:hanging="48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ins w:id="6" w:author="LL" w:date="2024-06-04T17:12:51Z">
              <w:r>
                <w:rPr>
                  <w:rFonts w:hint="eastAsia" w:asciiTheme="minorEastAsia" w:hAnsiTheme="minorEastAsia" w:eastAsiaTheme="minorEastAsia" w:cstheme="minorEastAsia"/>
                  <w:b w:val="0"/>
                  <w:bCs w:val="0"/>
                  <w:sz w:val="24"/>
                  <w:szCs w:val="24"/>
                  <w:vertAlign w:val="baseline"/>
                  <w:lang w:val="en-US" w:eastAsia="zh-CN"/>
                </w:rPr>
                <w:t xml:space="preserve"> </w:t>
              </w:r>
            </w:ins>
            <w:ins w:id="7" w:author="LL" w:date="2024-06-04T17:12:52Z">
              <w:r>
                <w:rPr>
                  <w:rFonts w:hint="eastAsia" w:asciiTheme="minorEastAsia" w:hAnsiTheme="minorEastAsia" w:eastAsiaTheme="minorEastAsia" w:cstheme="minorEastAsia"/>
                  <w:b w:val="0"/>
                  <w:bCs w:val="0"/>
                  <w:sz w:val="24"/>
                  <w:szCs w:val="24"/>
                  <w:vertAlign w:val="baseline"/>
                  <w:lang w:val="en-US" w:eastAsia="zh-CN"/>
                </w:rPr>
                <w:t xml:space="preserve"> </w:t>
              </w:r>
            </w:ins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谦光楼 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王超旭</w:t>
            </w:r>
          </w:p>
        </w:tc>
        <w:tc>
          <w:tcPr>
            <w:tcW w:w="940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" w:hRule="atLeast"/>
        </w:trPr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16:30-17:30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left="480" w:right="0" w:hanging="48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话剧汇演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pPrChange w:id="8" w:author="LL" w:date="2024-06-04T17:13:08Z">
                <w:pPr>
                  <w:keepNext w:val="0"/>
                  <w:keepLines w:val="0"/>
                  <w:widowControl/>
                  <w:suppressLineNumbers w:val="0"/>
                  <w:shd w:val="clear" w:color="auto" w:fill="FFFFFF"/>
                  <w:spacing w:before="0" w:beforeAutospacing="0" w:after="0" w:afterAutospacing="0" w:line="520" w:lineRule="atLeast"/>
                  <w:ind w:right="0"/>
                  <w:jc w:val="left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培训中心大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520" w:lineRule="atLeast"/>
              <w:ind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pPrChange w:id="9" w:author="LL" w:date="2024-06-04T17:13:08Z">
                <w:pPr>
                  <w:keepNext w:val="0"/>
                  <w:keepLines w:val="0"/>
                  <w:widowControl/>
                  <w:suppressLineNumbers w:val="0"/>
                  <w:shd w:val="clear" w:color="auto" w:fill="FFFFFF"/>
                  <w:spacing w:before="0" w:beforeAutospacing="0" w:after="0" w:afterAutospacing="0" w:line="520" w:lineRule="atLeast"/>
                  <w:ind w:right="0"/>
                  <w:jc w:val="left"/>
                </w:pPr>
              </w:pPrChange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礼堂</w:t>
            </w: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参演师生</w:t>
            </w:r>
          </w:p>
        </w:tc>
        <w:tc>
          <w:tcPr>
            <w:tcW w:w="940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2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numPr>
          <w:ilvl w:val="0"/>
          <w:numId w:val="1"/>
        </w:numPr>
        <w:ind w:left="0" w:leftChars="0" w:firstLine="64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三亚市卢丽燕名师工作室主题研修活动安排</w:t>
      </w:r>
    </w:p>
    <w:tbl>
      <w:tblPr>
        <w:tblStyle w:val="3"/>
        <w:tblW w:w="8351" w:type="dxa"/>
        <w:tblInd w:w="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1814"/>
        <w:gridCol w:w="3136"/>
        <w:gridCol w:w="1214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83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研修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主题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提高教师阅读教学能力，提升学生“阅读与表达”素养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研修时间：202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年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月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日----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月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日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研修地点：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中国人民大学附属中学三亚学校、海棠湾养生谷度假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酒店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3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研修内容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午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：00—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：00</w:t>
            </w:r>
          </w:p>
        </w:tc>
        <w:tc>
          <w:tcPr>
            <w:tcW w:w="3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报到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汪小丽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海棠湾养生谷度假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酒店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0—1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签 到</w:t>
            </w:r>
          </w:p>
        </w:tc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武靖嫔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汪小丽</w:t>
            </w:r>
          </w:p>
        </w:tc>
        <w:tc>
          <w:tcPr>
            <w:tcW w:w="81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人大附中三亚学校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—1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3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参加人大附中三亚学校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“读书开放日”活动</w:t>
            </w:r>
          </w:p>
        </w:tc>
        <w:tc>
          <w:tcPr>
            <w:tcW w:w="12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：00—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：00</w:t>
            </w:r>
          </w:p>
        </w:tc>
        <w:tc>
          <w:tcPr>
            <w:tcW w:w="3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阅读课点评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王嫣雪</w:t>
            </w:r>
          </w:p>
        </w:tc>
        <w:tc>
          <w:tcPr>
            <w:tcW w:w="81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海棠湾养生谷度假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酒店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3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0—1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：00</w:t>
            </w:r>
          </w:p>
        </w:tc>
        <w:tc>
          <w:tcPr>
            <w:tcW w:w="3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讲座：《基于阅读能力评价指标的阅读教学设计（提问）》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张所帅</w:t>
            </w: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3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：00—1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讲座：《如何开展课题研究》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罗许敏</w:t>
            </w: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40" w:hanging="240" w:hangingChars="1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午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：00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返程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参加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人员</w:t>
            </w:r>
          </w:p>
        </w:tc>
        <w:tc>
          <w:tcPr>
            <w:tcW w:w="6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三亚市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卢丽燕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名师工作室全体成员（名单见附件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）</w:t>
            </w:r>
          </w:p>
        </w:tc>
      </w:tr>
    </w:tbl>
    <w:p/>
    <w:p>
      <w:pPr>
        <w:pStyle w:val="2"/>
        <w:numPr>
          <w:ilvl w:val="0"/>
          <w:numId w:val="0"/>
        </w:numPr>
        <w:ind w:leftChars="200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4F1287"/>
    <w:multiLevelType w:val="singleLevel"/>
    <w:tmpl w:val="AB4F1287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B696140E"/>
    <w:multiLevelType w:val="singleLevel"/>
    <w:tmpl w:val="B696140E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L">
    <w15:presenceInfo w15:providerId="WPS Office" w15:userId="1424767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05111"/>
    <w:rsid w:val="02383F9B"/>
    <w:rsid w:val="088F7FA8"/>
    <w:rsid w:val="10C33A2C"/>
    <w:rsid w:val="14C37ADE"/>
    <w:rsid w:val="15D669D2"/>
    <w:rsid w:val="17D84D3E"/>
    <w:rsid w:val="1D677627"/>
    <w:rsid w:val="2364322F"/>
    <w:rsid w:val="29406FEB"/>
    <w:rsid w:val="33F97685"/>
    <w:rsid w:val="364417C8"/>
    <w:rsid w:val="36DA48CB"/>
    <w:rsid w:val="36EF7F39"/>
    <w:rsid w:val="39295311"/>
    <w:rsid w:val="3B6B3364"/>
    <w:rsid w:val="402A6D5A"/>
    <w:rsid w:val="4320760E"/>
    <w:rsid w:val="4B76069A"/>
    <w:rsid w:val="4D405111"/>
    <w:rsid w:val="4E113E75"/>
    <w:rsid w:val="51F066A2"/>
    <w:rsid w:val="5B195BB7"/>
    <w:rsid w:val="5DC30096"/>
    <w:rsid w:val="5E3B744A"/>
    <w:rsid w:val="60053003"/>
    <w:rsid w:val="67156911"/>
    <w:rsid w:val="67674E6C"/>
    <w:rsid w:val="6AD100ED"/>
    <w:rsid w:val="75844EA5"/>
    <w:rsid w:val="78DE4AFF"/>
    <w:rsid w:val="79CF0EF8"/>
    <w:rsid w:val="7EE8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beforeAutospacing="0" w:afterAutospacing="0"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71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2024-06-03T08:21:00Z</dcterms:created>
  <dc:creator>LL</dc:creator>
  <cp:lastModifiedBy>香水百合</cp:lastModifiedBy>
  <dcterms:modified xsi:type="dcterms:W3CDTF">2024-06-05T03:58:23Z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